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487BA" w14:textId="12092FF7" w:rsidR="00177690" w:rsidRPr="00177690" w:rsidRDefault="00600AD2" w:rsidP="00177690">
      <w:pPr>
        <w:rPr>
          <w:b/>
          <w:bCs/>
          <w:sz w:val="32"/>
          <w:szCs w:val="36"/>
        </w:rPr>
      </w:pPr>
      <w:r w:rsidRPr="00177690">
        <w:rPr>
          <w:b/>
          <w:bCs/>
          <w:sz w:val="32"/>
          <w:szCs w:val="36"/>
        </w:rPr>
        <w:t>Bekendtgørelse om markedsføring og markedsovervågning af byggevarer</w:t>
      </w:r>
      <w:r w:rsidR="00177690" w:rsidRPr="00177690">
        <w:rPr>
          <w:b/>
          <w:bCs/>
          <w:sz w:val="32"/>
          <w:szCs w:val="36"/>
        </w:rPr>
        <w:t xml:space="preserve"> og Bekendtgørelse om markedsføring og markedsovervågning af byggevarer ifølge den reviderede byggevareforordning</w:t>
      </w:r>
    </w:p>
    <w:p w14:paraId="6E418CCE" w14:textId="77777777" w:rsidR="00315A41" w:rsidRPr="00315A41" w:rsidRDefault="00315A41" w:rsidP="002D1C83">
      <w:pPr>
        <w:rPr>
          <w:b/>
          <w:bCs/>
          <w:sz w:val="32"/>
          <w:szCs w:val="36"/>
        </w:rPr>
      </w:pPr>
    </w:p>
    <w:tbl>
      <w:tblPr>
        <w:tblStyle w:val="Tabel-Gitter"/>
        <w:tblW w:w="21116" w:type="dxa"/>
        <w:tblLook w:val="04A0" w:firstRow="1" w:lastRow="0" w:firstColumn="1" w:lastColumn="0" w:noHBand="0" w:noVBand="1"/>
      </w:tblPr>
      <w:tblGrid>
        <w:gridCol w:w="4673"/>
        <w:gridCol w:w="4961"/>
        <w:gridCol w:w="6804"/>
        <w:gridCol w:w="4678"/>
      </w:tblGrid>
      <w:tr w:rsidR="004020BF" w14:paraId="0045CF19" w14:textId="77777777" w:rsidTr="006E7552">
        <w:tc>
          <w:tcPr>
            <w:tcW w:w="4673" w:type="dxa"/>
          </w:tcPr>
          <w:p w14:paraId="00B026E4" w14:textId="462C1B56" w:rsidR="009E0D4B" w:rsidRDefault="009E0D4B" w:rsidP="004020BF">
            <w:pPr>
              <w:rPr>
                <w:b/>
                <w:bCs/>
              </w:rPr>
            </w:pPr>
            <w:r>
              <w:rPr>
                <w:b/>
                <w:bCs/>
              </w:rPr>
              <w:t>Kolonne 1</w:t>
            </w:r>
          </w:p>
          <w:p w14:paraId="16D298DE" w14:textId="77777777" w:rsidR="009E0D4B" w:rsidRDefault="009E0D4B" w:rsidP="004020BF">
            <w:pPr>
              <w:rPr>
                <w:b/>
                <w:bCs/>
              </w:rPr>
            </w:pPr>
          </w:p>
          <w:p w14:paraId="2643E620" w14:textId="08D0C4E8" w:rsidR="004020BF" w:rsidRPr="00315A41" w:rsidRDefault="00177690" w:rsidP="004020BF">
            <w:pPr>
              <w:rPr>
                <w:b/>
                <w:bCs/>
              </w:rPr>
            </w:pPr>
            <w:r>
              <w:rPr>
                <w:b/>
                <w:bCs/>
              </w:rPr>
              <w:t xml:space="preserve">Revision af </w:t>
            </w:r>
            <w:r w:rsidRPr="009E0D4B">
              <w:rPr>
                <w:b/>
                <w:bCs/>
                <w:u w:val="single"/>
              </w:rPr>
              <w:t>n</w:t>
            </w:r>
            <w:r w:rsidR="004020BF" w:rsidRPr="009E0D4B">
              <w:rPr>
                <w:b/>
                <w:bCs/>
                <w:u w:val="single"/>
              </w:rPr>
              <w:t>uværende bekendtgørelse</w:t>
            </w:r>
            <w:r>
              <w:rPr>
                <w:b/>
                <w:bCs/>
              </w:rPr>
              <w:t>, der har afsæt i byggevareforordningen fra 2011</w:t>
            </w:r>
            <w:r w:rsidR="004020BF" w:rsidRPr="00315A41">
              <w:rPr>
                <w:b/>
                <w:bCs/>
              </w:rPr>
              <w:t xml:space="preserve"> (med </w:t>
            </w:r>
            <w:r w:rsidR="00385C41" w:rsidRPr="00315A41">
              <w:rPr>
                <w:b/>
                <w:bCs/>
              </w:rPr>
              <w:t xml:space="preserve">ændringer som konsekvens af </w:t>
            </w:r>
            <w:r w:rsidR="004020BF" w:rsidRPr="00315A41">
              <w:rPr>
                <w:b/>
                <w:bCs/>
              </w:rPr>
              <w:t>revision</w:t>
            </w:r>
            <w:r w:rsidR="00385C41" w:rsidRPr="00315A41">
              <w:rPr>
                <w:b/>
                <w:bCs/>
              </w:rPr>
              <w:t>en</w:t>
            </w:r>
            <w:r w:rsidR="004246FF">
              <w:rPr>
                <w:b/>
                <w:bCs/>
              </w:rPr>
              <w:t xml:space="preserve"> af byggevareforordning fra 2024</w:t>
            </w:r>
            <w:r w:rsidR="004020BF" w:rsidRPr="00315A41">
              <w:rPr>
                <w:b/>
                <w:bCs/>
              </w:rPr>
              <w:t>)</w:t>
            </w:r>
          </w:p>
        </w:tc>
        <w:tc>
          <w:tcPr>
            <w:tcW w:w="4961" w:type="dxa"/>
          </w:tcPr>
          <w:p w14:paraId="54089FFD" w14:textId="4233A15B" w:rsidR="009E0D4B" w:rsidRPr="009E0D4B" w:rsidRDefault="009E0D4B" w:rsidP="004020BF">
            <w:pPr>
              <w:rPr>
                <w:b/>
                <w:bCs/>
              </w:rPr>
            </w:pPr>
            <w:r w:rsidRPr="009E0D4B">
              <w:rPr>
                <w:b/>
                <w:bCs/>
              </w:rPr>
              <w:t>Kolonne 2</w:t>
            </w:r>
          </w:p>
          <w:p w14:paraId="74610860" w14:textId="77777777" w:rsidR="009E0D4B" w:rsidRDefault="009E0D4B" w:rsidP="004020BF">
            <w:pPr>
              <w:rPr>
                <w:b/>
                <w:bCs/>
                <w:u w:val="single"/>
              </w:rPr>
            </w:pPr>
          </w:p>
          <w:p w14:paraId="2EC29172" w14:textId="525C245E" w:rsidR="004020BF" w:rsidRPr="00315A41" w:rsidRDefault="004020BF" w:rsidP="004020BF">
            <w:pPr>
              <w:rPr>
                <w:b/>
                <w:bCs/>
              </w:rPr>
            </w:pPr>
            <w:r w:rsidRPr="009E0D4B">
              <w:rPr>
                <w:b/>
                <w:bCs/>
                <w:u w:val="single"/>
              </w:rPr>
              <w:t>Ny bekendtgørelse</w:t>
            </w:r>
            <w:r w:rsidR="00177690">
              <w:rPr>
                <w:b/>
                <w:bCs/>
              </w:rPr>
              <w:t>, der har afsæt i den reviderede byggevareforordning fra 2024</w:t>
            </w:r>
            <w:r w:rsidR="00385C41" w:rsidRPr="00315A41">
              <w:rPr>
                <w:b/>
                <w:bCs/>
              </w:rPr>
              <w:t xml:space="preserve"> (</w:t>
            </w:r>
            <w:r w:rsidR="00177690">
              <w:rPr>
                <w:b/>
                <w:bCs/>
              </w:rPr>
              <w:t xml:space="preserve">ny bekendtgørelse udstedes </w:t>
            </w:r>
            <w:r w:rsidR="00385C41" w:rsidRPr="00315A41">
              <w:rPr>
                <w:b/>
                <w:bCs/>
              </w:rPr>
              <w:t>for den reviderede byggevareforordning)</w:t>
            </w:r>
          </w:p>
        </w:tc>
        <w:tc>
          <w:tcPr>
            <w:tcW w:w="6804" w:type="dxa"/>
          </w:tcPr>
          <w:p w14:paraId="7020FEA6" w14:textId="3C7C5CA3" w:rsidR="009E0D4B" w:rsidRDefault="009E0D4B" w:rsidP="004020BF">
            <w:pPr>
              <w:rPr>
                <w:b/>
                <w:bCs/>
              </w:rPr>
            </w:pPr>
            <w:r>
              <w:rPr>
                <w:b/>
                <w:bCs/>
              </w:rPr>
              <w:t>Kolonne 3</w:t>
            </w:r>
          </w:p>
          <w:p w14:paraId="38B0DFB0" w14:textId="77777777" w:rsidR="009E0D4B" w:rsidRDefault="009E0D4B" w:rsidP="004020BF">
            <w:pPr>
              <w:rPr>
                <w:b/>
                <w:bCs/>
              </w:rPr>
            </w:pPr>
          </w:p>
          <w:p w14:paraId="79529C2D" w14:textId="478119C0" w:rsidR="004020BF" w:rsidRPr="00315A41" w:rsidRDefault="00315A41" w:rsidP="004020BF">
            <w:pPr>
              <w:rPr>
                <w:b/>
                <w:bCs/>
              </w:rPr>
            </w:pPr>
            <w:r>
              <w:rPr>
                <w:b/>
                <w:bCs/>
              </w:rPr>
              <w:t>Uddybende beskrivelse af bekendtgørelsestekste</w:t>
            </w:r>
            <w:r w:rsidR="00177690">
              <w:rPr>
                <w:b/>
                <w:bCs/>
              </w:rPr>
              <w:t>rne</w:t>
            </w:r>
          </w:p>
        </w:tc>
        <w:tc>
          <w:tcPr>
            <w:tcW w:w="4678" w:type="dxa"/>
          </w:tcPr>
          <w:p w14:paraId="7163D651" w14:textId="3371EA6E" w:rsidR="009E0D4B" w:rsidRDefault="009E0D4B" w:rsidP="004020BF">
            <w:pPr>
              <w:rPr>
                <w:b/>
                <w:bCs/>
                <w:szCs w:val="20"/>
              </w:rPr>
            </w:pPr>
            <w:r>
              <w:rPr>
                <w:b/>
                <w:bCs/>
                <w:szCs w:val="20"/>
              </w:rPr>
              <w:t>Kolonne 4</w:t>
            </w:r>
          </w:p>
          <w:p w14:paraId="186C1294" w14:textId="77777777" w:rsidR="009E0D4B" w:rsidRDefault="009E0D4B" w:rsidP="004020BF">
            <w:pPr>
              <w:rPr>
                <w:b/>
                <w:bCs/>
                <w:szCs w:val="20"/>
              </w:rPr>
            </w:pPr>
          </w:p>
          <w:p w14:paraId="713E5B69" w14:textId="5F21F138" w:rsidR="004020BF" w:rsidRPr="00C864AA" w:rsidRDefault="00C4028E" w:rsidP="004020BF">
            <w:pPr>
              <w:rPr>
                <w:b/>
                <w:bCs/>
                <w:szCs w:val="20"/>
              </w:rPr>
            </w:pPr>
            <w:r>
              <w:rPr>
                <w:b/>
                <w:bCs/>
                <w:szCs w:val="20"/>
              </w:rPr>
              <w:t>Bemærkninger</w:t>
            </w:r>
          </w:p>
        </w:tc>
      </w:tr>
      <w:tr w:rsidR="004020BF" w14:paraId="2E9DB137" w14:textId="77777777" w:rsidTr="006E7552">
        <w:tc>
          <w:tcPr>
            <w:tcW w:w="4673" w:type="dxa"/>
          </w:tcPr>
          <w:p w14:paraId="67378AB2" w14:textId="6818177F" w:rsidR="004020BF" w:rsidRPr="002D1C83" w:rsidRDefault="004020BF" w:rsidP="004020BF">
            <w:r w:rsidRPr="002D1C83">
              <w:t xml:space="preserve">Bekendtgørelse om </w:t>
            </w:r>
            <w:bookmarkStart w:id="0" w:name="_Hlk199256662"/>
            <w:r w:rsidRPr="002D1C83">
              <w:t>markedsføring</w:t>
            </w:r>
            <w:del w:id="1" w:author="Johan Vestergaard Paulsen" w:date="2025-05-28T10:16:00Z">
              <w:r w:rsidRPr="002D1C83" w:rsidDel="001C08FB">
                <w:delText>, salg</w:delText>
              </w:r>
            </w:del>
            <w:r w:rsidRPr="002D1C83">
              <w:t xml:space="preserve"> og markeds</w:t>
            </w:r>
            <w:del w:id="2" w:author="Johan Vestergaard Paulsen" w:date="2025-05-28T10:16:00Z">
              <w:r w:rsidRPr="002D1C83" w:rsidDel="001C08FB">
                <w:delText>kontrol</w:delText>
              </w:r>
            </w:del>
            <w:ins w:id="3" w:author="Johan Vestergaard Paulsen" w:date="2025-05-28T10:16:00Z">
              <w:r w:rsidR="001C08FB">
                <w:t>overvågning</w:t>
              </w:r>
            </w:ins>
            <w:r w:rsidRPr="002D1C83">
              <w:t xml:space="preserve"> af byggevarer</w:t>
            </w:r>
            <w:bookmarkEnd w:id="0"/>
            <w:r>
              <w:t xml:space="preserve"> </w:t>
            </w:r>
            <w:hyperlink r:id="rId8" w:anchor="id9476f578-7505-4f1f-94f6-1aff86eae17b" w:history="1">
              <w:r w:rsidRPr="002D1C83">
                <w:rPr>
                  <w:rStyle w:val="Hyperlink"/>
                </w:rPr>
                <w:t>1)</w:t>
              </w:r>
            </w:hyperlink>
          </w:p>
          <w:p w14:paraId="500FE85B" w14:textId="77777777" w:rsidR="004020BF" w:rsidRPr="002D1C83" w:rsidRDefault="004020BF" w:rsidP="004020BF"/>
        </w:tc>
        <w:tc>
          <w:tcPr>
            <w:tcW w:w="4961" w:type="dxa"/>
          </w:tcPr>
          <w:p w14:paraId="11955A44" w14:textId="0FCD92BD" w:rsidR="004020BF" w:rsidRPr="002D1C83" w:rsidRDefault="004020BF" w:rsidP="004020BF">
            <w:r w:rsidRPr="002D1C83">
              <w:t xml:space="preserve">Bekendtgørelse om markedsføring og </w:t>
            </w:r>
            <w:r w:rsidR="001C08FB" w:rsidRPr="002D1C83">
              <w:t>markeds</w:t>
            </w:r>
            <w:r w:rsidR="001C08FB">
              <w:t>overvågning</w:t>
            </w:r>
            <w:r w:rsidR="001C08FB" w:rsidRPr="002D1C83">
              <w:t xml:space="preserve"> </w:t>
            </w:r>
            <w:r w:rsidRPr="002D1C83">
              <w:t>af byggevarer</w:t>
            </w:r>
            <w:bookmarkStart w:id="4" w:name="Henvisning_id9476f578-7505-4f1f-94f6-1af"/>
            <w:r>
              <w:t xml:space="preserve"> ifølge den reviderede byggevareforordning </w:t>
            </w:r>
            <w:hyperlink r:id="rId9" w:anchor="id9476f578-7505-4f1f-94f6-1aff86eae17b" w:history="1">
              <w:r w:rsidRPr="002D1C83">
                <w:rPr>
                  <w:rStyle w:val="Hyperlink"/>
                </w:rPr>
                <w:t>1)</w:t>
              </w:r>
            </w:hyperlink>
            <w:bookmarkEnd w:id="4"/>
          </w:p>
          <w:p w14:paraId="1126A09E" w14:textId="77777777" w:rsidR="004020BF" w:rsidRDefault="004020BF" w:rsidP="004020BF"/>
        </w:tc>
        <w:tc>
          <w:tcPr>
            <w:tcW w:w="6804" w:type="dxa"/>
          </w:tcPr>
          <w:p w14:paraId="54FBC998" w14:textId="100706C1" w:rsidR="00C06F4C" w:rsidRPr="00A61E0C" w:rsidRDefault="00C06F4C" w:rsidP="009E0D4B">
            <w:pPr>
              <w:rPr>
                <w:i/>
                <w:iCs/>
                <w:u w:val="single"/>
              </w:rPr>
            </w:pPr>
            <w:r w:rsidRPr="00A61E0C">
              <w:rPr>
                <w:i/>
                <w:iCs/>
                <w:u w:val="single"/>
              </w:rPr>
              <w:t>Begge bekendtgørelser</w:t>
            </w:r>
          </w:p>
          <w:p w14:paraId="36A5220D" w14:textId="53547646" w:rsidR="009E0D4B" w:rsidRDefault="009E0D4B" w:rsidP="009E0D4B">
            <w:r w:rsidRPr="009E0D4B">
              <w:t>Bekendtgørelserne har afsæt i henholdsvis byggevareforordningen fra 2011</w:t>
            </w:r>
            <w:r w:rsidRPr="009E0D4B">
              <w:rPr>
                <w:vertAlign w:val="superscript"/>
              </w:rPr>
              <w:footnoteReference w:id="1"/>
            </w:r>
            <w:r w:rsidRPr="009E0D4B">
              <w:t xml:space="preserve"> og den reviderede byggevareforordningen fra 2024</w:t>
            </w:r>
            <w:r w:rsidRPr="009E0D4B">
              <w:rPr>
                <w:vertAlign w:val="superscript"/>
              </w:rPr>
              <w:footnoteReference w:id="2"/>
            </w:r>
            <w:r w:rsidRPr="009E0D4B">
              <w:t>. Den reviderede byggevareforordning skal erstatte den nuværende forordning, og dette sker over en periode på 10-15 år. Derfor er begge forordninger i samtidig anvendelse i en årrække</w:t>
            </w:r>
            <w:r w:rsidR="006E7552">
              <w:t>, og derfor</w:t>
            </w:r>
            <w:r w:rsidRPr="009E0D4B">
              <w:t xml:space="preserve"> vil der i samme årrække være to bekendtgørelser. Den nuværende bekendtgørelse, der har afsæt i byggevareforordningen fra 2011, beholdes og revideres med </w:t>
            </w:r>
            <w:r w:rsidR="00D8553C">
              <w:t>ændringer som konsekvens af revisionen af byggevareforordningen fra 2024</w:t>
            </w:r>
            <w:r>
              <w:t xml:space="preserve"> (kolonne 1)</w:t>
            </w:r>
            <w:r w:rsidRPr="009E0D4B">
              <w:t>. Derudover udstedes en ny bekendtgørelse, der har afsæt i den reviderede byggevareforordning fra 2024</w:t>
            </w:r>
            <w:r>
              <w:t xml:space="preserve"> (kolonne 2)</w:t>
            </w:r>
            <w:r w:rsidRPr="009E0D4B">
              <w:t xml:space="preserve">. </w:t>
            </w:r>
          </w:p>
          <w:p w14:paraId="6BC9DAA8" w14:textId="77777777" w:rsidR="009E0D4B" w:rsidRDefault="009E0D4B" w:rsidP="009E0D4B"/>
          <w:p w14:paraId="2EE07911" w14:textId="39606319" w:rsidR="009E0D4B" w:rsidRPr="009E0D4B" w:rsidRDefault="009E0D4B" w:rsidP="00B57A30">
            <w:r w:rsidRPr="009E0D4B">
              <w:t xml:space="preserve">Opdelingen i to bekendtgørelser har til formål at sikre læsevenlighed og tydeliggøre, hvilken forordning og anvendelsesområde, der er i anvendelse ved markedsføring og markedsovervågning af byggevarer. </w:t>
            </w:r>
          </w:p>
          <w:p w14:paraId="130C2281" w14:textId="77777777" w:rsidR="001E62A8" w:rsidRDefault="001E62A8" w:rsidP="004020BF"/>
          <w:p w14:paraId="62586952" w14:textId="223EEAFF" w:rsidR="004020BF" w:rsidRDefault="004020BF" w:rsidP="004020BF">
            <w:r>
              <w:t>Bekendtgørelse</w:t>
            </w:r>
            <w:r w:rsidR="009E0D4B">
              <w:t>rne</w:t>
            </w:r>
            <w:r>
              <w:t xml:space="preserve">s </w:t>
            </w:r>
            <w:r w:rsidR="009E0D4B">
              <w:t>titler</w:t>
            </w:r>
            <w:r w:rsidR="00C06F4C">
              <w:t xml:space="preserve"> formuleres</w:t>
            </w:r>
            <w:r>
              <w:t xml:space="preserve"> </w:t>
            </w:r>
            <w:r w:rsidR="00C06F4C">
              <w:t>til</w:t>
            </w:r>
            <w:r>
              <w:t xml:space="preserve"> </w:t>
            </w:r>
            <w:r w:rsidR="001C08FB">
              <w:t>bedre at matche forordningernes titler.</w:t>
            </w:r>
          </w:p>
          <w:p w14:paraId="11EC7929" w14:textId="77777777" w:rsidR="004020BF" w:rsidRDefault="004020BF" w:rsidP="004020BF"/>
        </w:tc>
        <w:tc>
          <w:tcPr>
            <w:tcW w:w="4678" w:type="dxa"/>
          </w:tcPr>
          <w:p w14:paraId="37F0DEBC" w14:textId="77777777" w:rsidR="004020BF" w:rsidRPr="00C864AA" w:rsidRDefault="004020BF" w:rsidP="004020BF">
            <w:pPr>
              <w:rPr>
                <w:szCs w:val="20"/>
              </w:rPr>
            </w:pPr>
          </w:p>
        </w:tc>
      </w:tr>
      <w:tr w:rsidR="004020BF" w14:paraId="1F19BF51" w14:textId="77777777" w:rsidTr="006E7552">
        <w:tc>
          <w:tcPr>
            <w:tcW w:w="4673" w:type="dxa"/>
          </w:tcPr>
          <w:p w14:paraId="58D0B22B" w14:textId="4972DA53" w:rsidR="004020BF" w:rsidRPr="002D1C83" w:rsidRDefault="004721AE" w:rsidP="004020BF">
            <w:hyperlink r:id="rId10" w:anchor="Henvisning_id9476f578-7505-4f1f-94f6-1aff86eae17b" w:history="1">
              <w:r w:rsidR="004020BF" w:rsidRPr="002D1C83">
                <w:rPr>
                  <w:rStyle w:val="Hyperlink"/>
                  <w:vertAlign w:val="superscript"/>
                </w:rPr>
                <w:t>1)</w:t>
              </w:r>
            </w:hyperlink>
            <w:r w:rsidR="004020BF" w:rsidRPr="002D1C83">
              <w:t> </w:t>
            </w:r>
            <w:del w:id="7" w:author="Johan Vestergaard Paulsen" w:date="2025-08-01T12:40:00Z">
              <w:r w:rsidR="004020BF" w:rsidRPr="002D1C83" w:rsidDel="00C4028E">
                <w:delText>I b</w:delText>
              </w:r>
            </w:del>
            <w:ins w:id="8" w:author="Johan Vestergaard Paulsen" w:date="2025-08-01T12:40:00Z">
              <w:r w:rsidR="00C4028E">
                <w:t>B</w:t>
              </w:r>
            </w:ins>
            <w:r w:rsidR="004020BF" w:rsidRPr="002D1C83">
              <w:t xml:space="preserve">ekendtgørelsen </w:t>
            </w:r>
            <w:ins w:id="9" w:author="Johan Vestergaard Paulsen" w:date="2025-05-28T10:17:00Z">
              <w:r w:rsidR="001C08FB">
                <w:t xml:space="preserve">gennemfører dele af </w:t>
              </w:r>
            </w:ins>
            <w:del w:id="10" w:author="Johan Vestergaard Paulsen" w:date="2025-05-28T10:17:00Z">
              <w:r w:rsidR="004020BF" w:rsidRPr="002D1C83" w:rsidDel="001C08FB">
                <w:delText xml:space="preserve">er der medtaget visse bestemmelser fra </w:delText>
              </w:r>
            </w:del>
            <w:r w:rsidR="004020BF" w:rsidRPr="002D1C83">
              <w:t>Europa-Parlamentets og Rådets forordning nr. 305/2011/EU af 9. marts 2011 om fastlæggelse af harmoniserede betingelser for markedsføring af byggevarer og om ophævelse af Rådets direktiv 89/106/EØF, EU-Tidende 2011, nr. L 88, side 5, og Europa-Parlamentets og Rådets forordning 1020/2019/EU af 20. juni 2019 om markedsovervågning og produktbestemmelse og om ændring af direktiv 2004/42/EF og forordning nr. 765/2008/EF og nr. 305/2011/EU, EU-Tidende 2019, nr. L 169, side 1.</w:t>
            </w:r>
            <w:r w:rsidR="004020BF">
              <w:t xml:space="preserve"> </w:t>
            </w:r>
            <w:del w:id="11" w:author="Johan Vestergaard Paulsen" w:date="2025-05-28T10:18:00Z">
              <w:r w:rsidR="004020BF" w:rsidRPr="002D1C83" w:rsidDel="001C08FB">
                <w:delText>Ifølge artikel 288 i EUF-Traktaten gælder en forordning umiddelbart i hver medlemsstat. Gengivelsen af disse bestemmelser i bekendtgørelsen er således udelukkende begrundet i praktiske hensyn og berører ikke forordningens umiddelbare gyldighed i Danmark.</w:delText>
              </w:r>
            </w:del>
          </w:p>
          <w:p w14:paraId="181A9947" w14:textId="77777777" w:rsidR="004020BF" w:rsidRPr="002D1C83" w:rsidRDefault="004020BF" w:rsidP="004020BF"/>
        </w:tc>
        <w:bookmarkStart w:id="12" w:name="id9476f578-7505-4f1f-94f6-1aff86eae17b"/>
        <w:tc>
          <w:tcPr>
            <w:tcW w:w="4961" w:type="dxa"/>
          </w:tcPr>
          <w:p w14:paraId="078BE8D0" w14:textId="4837F3DF" w:rsidR="004020BF" w:rsidRPr="002D1C83" w:rsidRDefault="004020BF" w:rsidP="004020BF">
            <w:r w:rsidRPr="002D1C83">
              <w:fldChar w:fldCharType="begin"/>
            </w:r>
            <w:r w:rsidRPr="002D1C83">
              <w:instrText>HYPERLINK "https://www.retsinformation.dk/eli/lta/2021/1465" \l "Henvisning_id9476f578-7505-4f1f-94f6-1aff86eae17b"</w:instrText>
            </w:r>
            <w:r w:rsidRPr="002D1C83">
              <w:fldChar w:fldCharType="separate"/>
            </w:r>
            <w:r w:rsidRPr="002D1C83">
              <w:rPr>
                <w:rStyle w:val="Hyperlink"/>
                <w:vertAlign w:val="superscript"/>
              </w:rPr>
              <w:t>1)</w:t>
            </w:r>
            <w:r w:rsidRPr="002D1C83">
              <w:fldChar w:fldCharType="end"/>
            </w:r>
            <w:bookmarkEnd w:id="12"/>
            <w:r w:rsidRPr="002D1C83">
              <w:t> </w:t>
            </w:r>
            <w:r w:rsidR="0039177B">
              <w:t>B</w:t>
            </w:r>
            <w:r w:rsidRPr="002D1C83">
              <w:t>ekendtgørelsen</w:t>
            </w:r>
            <w:r w:rsidR="0039177B">
              <w:t xml:space="preserve"> gennemfører </w:t>
            </w:r>
            <w:r w:rsidR="006E0483">
              <w:t>dele af</w:t>
            </w:r>
            <w:r w:rsidR="0039177B">
              <w:t xml:space="preserve"> </w:t>
            </w:r>
            <w:bookmarkStart w:id="13" w:name="_Hlk195611811"/>
            <w:r w:rsidR="0039177B" w:rsidRPr="002D1C83">
              <w:t xml:space="preserve">Europa-Parlamentets og Rådets </w:t>
            </w:r>
            <w:r w:rsidR="0039177B">
              <w:t xml:space="preserve">forordning </w:t>
            </w:r>
            <w:r w:rsidR="0039177B" w:rsidRPr="00EE7DB1">
              <w:t>(EU) 2024/3110 af 27. november 2024 om fastlæggelse af harmoniserede regler for markedsføring af byggevarer og om ophævelse af forordning (EU) nr. 305/2011</w:t>
            </w:r>
            <w:bookmarkEnd w:id="13"/>
            <w:r w:rsidRPr="002D1C83">
              <w:t xml:space="preserve"> og Europa-Parlamentets og Rådets forordning 1020/2019/EU af 20. juni 2019 om markedsovervågning og produktbestemmelse og om ændring af direktiv 2004/42/EF og forordning nr. 765/2008/EF og nr. 305/2011/EU, EU-Tidende 2019, nr. L 169, side 1.</w:t>
            </w:r>
          </w:p>
          <w:p w14:paraId="72A44BA4" w14:textId="77777777" w:rsidR="004020BF" w:rsidRDefault="004020BF" w:rsidP="004020BF"/>
        </w:tc>
        <w:tc>
          <w:tcPr>
            <w:tcW w:w="6804" w:type="dxa"/>
          </w:tcPr>
          <w:p w14:paraId="7C7A2979" w14:textId="7F429E50" w:rsidR="00C06F4C" w:rsidRPr="00A61E0C" w:rsidRDefault="00C06F4C" w:rsidP="00C864AA">
            <w:pPr>
              <w:rPr>
                <w:i/>
                <w:iCs/>
                <w:u w:val="single"/>
              </w:rPr>
            </w:pPr>
            <w:r w:rsidRPr="00A61E0C">
              <w:rPr>
                <w:i/>
                <w:iCs/>
                <w:u w:val="single"/>
              </w:rPr>
              <w:t>Kolonne 1 – nuværende bekendtgørelse</w:t>
            </w:r>
          </w:p>
          <w:p w14:paraId="5471EBDF" w14:textId="77777777" w:rsidR="004020BF" w:rsidRDefault="004020BF" w:rsidP="00C864AA">
            <w:r>
              <w:t xml:space="preserve">Fodnoten ændres </w:t>
            </w:r>
            <w:r w:rsidR="00C864AA">
              <w:t xml:space="preserve">af lovtekniske grunde. </w:t>
            </w:r>
            <w:r>
              <w:t>Teksten om, at forordninger er umiddelbart gældende, er vejledende og medtages ikke</w:t>
            </w:r>
            <w:r w:rsidR="00343B46">
              <w:t xml:space="preserve"> fremover</w:t>
            </w:r>
            <w:r>
              <w:t>.</w:t>
            </w:r>
          </w:p>
          <w:p w14:paraId="0B49C483" w14:textId="77777777" w:rsidR="002F796B" w:rsidRDefault="002F796B" w:rsidP="00C864AA"/>
          <w:p w14:paraId="43C97C08" w14:textId="1CF858C5" w:rsidR="003834BD" w:rsidRPr="00C66C39" w:rsidRDefault="003834BD" w:rsidP="00C864AA">
            <w:pPr>
              <w:rPr>
                <w:i/>
                <w:iCs/>
                <w:u w:val="single"/>
              </w:rPr>
            </w:pPr>
            <w:r w:rsidRPr="00C66C39">
              <w:rPr>
                <w:i/>
                <w:iCs/>
                <w:u w:val="single"/>
              </w:rPr>
              <w:t>Kolonne 2 – ny bekendtgørelse</w:t>
            </w:r>
          </w:p>
          <w:p w14:paraId="23F6C96B" w14:textId="49D72CFC" w:rsidR="003834BD" w:rsidRDefault="00486499" w:rsidP="00C864AA">
            <w:r>
              <w:t>Samme forhold gør sig gældende som for kolonne 1.</w:t>
            </w:r>
          </w:p>
        </w:tc>
        <w:tc>
          <w:tcPr>
            <w:tcW w:w="4678" w:type="dxa"/>
          </w:tcPr>
          <w:p w14:paraId="4D99C4A5" w14:textId="77777777" w:rsidR="004020BF" w:rsidRPr="00C864AA" w:rsidRDefault="004020BF" w:rsidP="004020BF">
            <w:pPr>
              <w:rPr>
                <w:szCs w:val="20"/>
              </w:rPr>
            </w:pPr>
          </w:p>
        </w:tc>
      </w:tr>
      <w:tr w:rsidR="004020BF" w14:paraId="13C2D049" w14:textId="77777777" w:rsidTr="006E7552">
        <w:tc>
          <w:tcPr>
            <w:tcW w:w="4673" w:type="dxa"/>
          </w:tcPr>
          <w:p w14:paraId="594FFDDA" w14:textId="1C9FA7C3" w:rsidR="004020BF" w:rsidRDefault="004020BF" w:rsidP="004020BF">
            <w:r w:rsidRPr="002D1C83">
              <w:t xml:space="preserve">I medfør af § 30, stk. 2, § 30 C, § 31, stk. 1, § 31 A, stk. 1, § 31 B, stk. 5, </w:t>
            </w:r>
            <w:ins w:id="14" w:author="Johan Vestergaard Paulsen" w:date="2025-06-23T14:29:00Z">
              <w:r w:rsidR="00385C41">
                <w:t xml:space="preserve">og </w:t>
              </w:r>
            </w:ins>
            <w:r w:rsidRPr="002D1C83">
              <w:t xml:space="preserve">§ 31 C, stk. 1, </w:t>
            </w:r>
            <w:del w:id="15" w:author="Johan Vestergaard Paulsen" w:date="2025-06-23T14:29:00Z">
              <w:r w:rsidRPr="002D1C83" w:rsidDel="00385C41">
                <w:delText xml:space="preserve">og § 31 D </w:delText>
              </w:r>
            </w:del>
            <w:r w:rsidRPr="002D1C83">
              <w:t xml:space="preserve">i byggeloven, jf. lovbekendtgørelse nr. 1178 af 23. september 2016, som </w:t>
            </w:r>
            <w:ins w:id="16" w:author="Johan Vestergaard Paulsen" w:date="2025-06-23T14:21:00Z">
              <w:r w:rsidR="002D37FF">
                <w:t xml:space="preserve">senest </w:t>
              </w:r>
            </w:ins>
            <w:r w:rsidRPr="002D1C83">
              <w:t xml:space="preserve">ændret ved lov nr. </w:t>
            </w:r>
            <w:ins w:id="17" w:author="Johan Vestergaard Paulsen" w:date="2025-06-23T14:22:00Z">
              <w:r w:rsidR="002D37FF" w:rsidRPr="002D1C83">
                <w:t>412 af 23</w:t>
              </w:r>
              <w:r w:rsidR="002D37FF">
                <w:t xml:space="preserve">. april </w:t>
              </w:r>
              <w:r w:rsidR="002D37FF" w:rsidRPr="002D1C83">
                <w:t>2024</w:t>
              </w:r>
            </w:ins>
            <w:del w:id="18" w:author="Johan Vestergaard Paulsen" w:date="2025-06-23T14:22:00Z">
              <w:r w:rsidRPr="002D1C83" w:rsidDel="002D37FF">
                <w:delText>734 af 8. juni 2018</w:delText>
              </w:r>
            </w:del>
            <w:r w:rsidRPr="002D1C83">
              <w:t>, fastsættes:</w:t>
            </w:r>
          </w:p>
          <w:p w14:paraId="210ADC77" w14:textId="77777777" w:rsidR="004020BF" w:rsidRPr="002D1C83" w:rsidRDefault="004020BF" w:rsidP="004020BF"/>
        </w:tc>
        <w:tc>
          <w:tcPr>
            <w:tcW w:w="4961" w:type="dxa"/>
          </w:tcPr>
          <w:p w14:paraId="3B1F9BBC" w14:textId="2A3AA6EB" w:rsidR="004020BF" w:rsidRDefault="004020BF" w:rsidP="004020BF">
            <w:r w:rsidRPr="002D1C83">
              <w:t xml:space="preserve">I medfør af § 30, stk. 2, § 30 C, § 31, stk. 1, § 31 A, stk. 1, § 31 B, stk. 5, </w:t>
            </w:r>
            <w:r w:rsidR="00385C41">
              <w:t xml:space="preserve">og </w:t>
            </w:r>
            <w:r w:rsidRPr="002D1C83">
              <w:t>§ 31 C, stk. 1, i byggeloven, jf. lovbekendtgørelse nr. 1178 af 23. september 2016</w:t>
            </w:r>
            <w:bookmarkStart w:id="19" w:name="_Hlk195609931"/>
            <w:r w:rsidRPr="002D1C83">
              <w:t xml:space="preserve">, som </w:t>
            </w:r>
            <w:r>
              <w:t xml:space="preserve">senest </w:t>
            </w:r>
            <w:r w:rsidRPr="002D1C83">
              <w:t>ændret ved lov nr. 412 af 23</w:t>
            </w:r>
            <w:r>
              <w:t xml:space="preserve">. april </w:t>
            </w:r>
            <w:r w:rsidRPr="002D1C83">
              <w:t>2024, fastsættes</w:t>
            </w:r>
            <w:bookmarkEnd w:id="19"/>
            <w:r w:rsidRPr="002D1C83">
              <w:t>:</w:t>
            </w:r>
          </w:p>
          <w:p w14:paraId="39CD43F1" w14:textId="77777777" w:rsidR="004020BF" w:rsidRDefault="004020BF" w:rsidP="004020BF"/>
        </w:tc>
        <w:tc>
          <w:tcPr>
            <w:tcW w:w="6804" w:type="dxa"/>
          </w:tcPr>
          <w:p w14:paraId="27E3096E" w14:textId="6140A7F4" w:rsidR="007066F4" w:rsidRPr="00A61E0C" w:rsidRDefault="007066F4" w:rsidP="004020BF">
            <w:pPr>
              <w:rPr>
                <w:i/>
                <w:iCs/>
                <w:u w:val="single"/>
              </w:rPr>
            </w:pPr>
            <w:r w:rsidRPr="00A61E0C">
              <w:rPr>
                <w:i/>
                <w:iCs/>
                <w:u w:val="single"/>
              </w:rPr>
              <w:t>Kolonne 1</w:t>
            </w:r>
            <w:r w:rsidR="00C06F4C" w:rsidRPr="00A61E0C">
              <w:rPr>
                <w:i/>
                <w:iCs/>
                <w:u w:val="single"/>
              </w:rPr>
              <w:t xml:space="preserve"> – nuværende bekendtgørelse</w:t>
            </w:r>
          </w:p>
          <w:p w14:paraId="1242988D" w14:textId="77777777" w:rsidR="004020BF" w:rsidRDefault="004F331A" w:rsidP="004020BF">
            <w:r>
              <w:t xml:space="preserve">Henvisning til </w:t>
            </w:r>
            <w:r w:rsidR="001E62A8">
              <w:t xml:space="preserve">§ 31 D </w:t>
            </w:r>
            <w:r w:rsidR="007066F4">
              <w:t xml:space="preserve">i byggeloven </w:t>
            </w:r>
            <w:r w:rsidR="001E62A8">
              <w:t>slettes, da den alene hjemler delegationen til Social- og Boligstyrelsen</w:t>
            </w:r>
            <w:r w:rsidR="00BB19FD">
              <w:t xml:space="preserve">, hvilket </w:t>
            </w:r>
            <w:r w:rsidR="007066F4">
              <w:t xml:space="preserve">allerede er </w:t>
            </w:r>
            <w:r w:rsidR="001E62A8">
              <w:t>fastsat i delegationsbekendtgørelsen.</w:t>
            </w:r>
            <w:r w:rsidR="007066F4">
              <w:t xml:space="preserve"> Der er ikke behov for gentagelse.</w:t>
            </w:r>
          </w:p>
          <w:p w14:paraId="02D8D6C3" w14:textId="77777777" w:rsidR="00486499" w:rsidRDefault="00486499" w:rsidP="004020BF"/>
          <w:p w14:paraId="0E861E8F" w14:textId="5EA9D448" w:rsidR="00486499" w:rsidRPr="00C66C39" w:rsidRDefault="00486499" w:rsidP="00486499">
            <w:pPr>
              <w:rPr>
                <w:i/>
                <w:iCs/>
                <w:u w:val="single"/>
              </w:rPr>
            </w:pPr>
            <w:r w:rsidRPr="00C66C39">
              <w:rPr>
                <w:i/>
                <w:iCs/>
                <w:u w:val="single"/>
              </w:rPr>
              <w:t>Kolonne 2 – ny bekendtgørelse</w:t>
            </w:r>
          </w:p>
          <w:p w14:paraId="12B45343" w14:textId="4A4F1955" w:rsidR="00486499" w:rsidRDefault="00486499" w:rsidP="00486499">
            <w:r>
              <w:t>Samme forhold gør sig gældende som for kolonne 1.</w:t>
            </w:r>
          </w:p>
        </w:tc>
        <w:tc>
          <w:tcPr>
            <w:tcW w:w="4678" w:type="dxa"/>
          </w:tcPr>
          <w:p w14:paraId="2AEAFB98" w14:textId="21097C8C" w:rsidR="004020BF" w:rsidRPr="00C864AA" w:rsidRDefault="004020BF" w:rsidP="004020BF">
            <w:pPr>
              <w:rPr>
                <w:szCs w:val="20"/>
              </w:rPr>
            </w:pPr>
          </w:p>
        </w:tc>
      </w:tr>
      <w:tr w:rsidR="00887A03" w14:paraId="6AC30455" w14:textId="77777777" w:rsidTr="006E7552">
        <w:tc>
          <w:tcPr>
            <w:tcW w:w="4673" w:type="dxa"/>
          </w:tcPr>
          <w:p w14:paraId="2A94F2F9" w14:textId="77777777" w:rsidR="00887A03" w:rsidRPr="002D1C83" w:rsidRDefault="00887A03" w:rsidP="00887A03">
            <w:r w:rsidRPr="002D1C83">
              <w:lastRenderedPageBreak/>
              <w:t>Kapitel 1</w:t>
            </w:r>
          </w:p>
          <w:p w14:paraId="2F3A0CCE" w14:textId="77777777" w:rsidR="00887A03" w:rsidRPr="002D1C83" w:rsidRDefault="00887A03" w:rsidP="00887A03">
            <w:pPr>
              <w:rPr>
                <w:i/>
                <w:iCs/>
              </w:rPr>
            </w:pPr>
            <w:r w:rsidRPr="002D1C83">
              <w:rPr>
                <w:i/>
                <w:iCs/>
              </w:rPr>
              <w:t>Anvendelsesområde og definitioner</w:t>
            </w:r>
          </w:p>
          <w:p w14:paraId="49EA77CA" w14:textId="77777777" w:rsidR="00887A03" w:rsidRPr="002D1C83" w:rsidRDefault="00887A03" w:rsidP="004020BF"/>
        </w:tc>
        <w:tc>
          <w:tcPr>
            <w:tcW w:w="4961" w:type="dxa"/>
          </w:tcPr>
          <w:p w14:paraId="5AC7B187" w14:textId="77777777" w:rsidR="00887A03" w:rsidRPr="002D1C83" w:rsidRDefault="00887A03" w:rsidP="00887A03">
            <w:r w:rsidRPr="002D1C83">
              <w:t>Kapitel 1</w:t>
            </w:r>
          </w:p>
          <w:p w14:paraId="39F276B6" w14:textId="77777777" w:rsidR="00887A03" w:rsidRPr="002D1C83" w:rsidRDefault="00887A03" w:rsidP="00887A03">
            <w:pPr>
              <w:rPr>
                <w:i/>
                <w:iCs/>
              </w:rPr>
            </w:pPr>
            <w:r w:rsidRPr="002D1C83">
              <w:rPr>
                <w:i/>
                <w:iCs/>
              </w:rPr>
              <w:t>Anvendelsesområde og definitioner</w:t>
            </w:r>
          </w:p>
          <w:p w14:paraId="43026B15" w14:textId="77777777" w:rsidR="00887A03" w:rsidRPr="002D1C83" w:rsidRDefault="00887A03" w:rsidP="004020BF"/>
        </w:tc>
        <w:tc>
          <w:tcPr>
            <w:tcW w:w="6804" w:type="dxa"/>
          </w:tcPr>
          <w:p w14:paraId="4ED2D148" w14:textId="77777777" w:rsidR="00887A03" w:rsidRDefault="00887A03" w:rsidP="004020BF"/>
        </w:tc>
        <w:tc>
          <w:tcPr>
            <w:tcW w:w="4678" w:type="dxa"/>
          </w:tcPr>
          <w:p w14:paraId="08B38A08" w14:textId="77777777" w:rsidR="00887A03" w:rsidRPr="00C864AA" w:rsidRDefault="00887A03" w:rsidP="004020BF">
            <w:pPr>
              <w:rPr>
                <w:szCs w:val="20"/>
              </w:rPr>
            </w:pPr>
          </w:p>
        </w:tc>
      </w:tr>
      <w:tr w:rsidR="004020BF" w14:paraId="2958BA21" w14:textId="77777777" w:rsidTr="006E7552">
        <w:tc>
          <w:tcPr>
            <w:tcW w:w="4673" w:type="dxa"/>
          </w:tcPr>
          <w:p w14:paraId="56264DB0" w14:textId="4788CC12" w:rsidR="004020BF" w:rsidRDefault="004020BF" w:rsidP="004020BF">
            <w:r w:rsidRPr="002D1C83">
              <w:rPr>
                <w:b/>
                <w:bCs/>
              </w:rPr>
              <w:t>§ 1.</w:t>
            </w:r>
            <w:r w:rsidRPr="002D1C83">
              <w:t xml:space="preserve"> Bekendtgørelsen omfatter </w:t>
            </w:r>
            <w:del w:id="20" w:author="Johan Vestergaard Paulsen" w:date="2025-05-28T10:14:00Z">
              <w:r w:rsidRPr="002D1C83" w:rsidDel="00144DD3">
                <w:delText xml:space="preserve">alle </w:delText>
              </w:r>
            </w:del>
            <w:ins w:id="21" w:author="Johan Vestergaard Paulsen" w:date="2025-05-28T10:14:00Z">
              <w:r w:rsidR="00144DD3">
                <w:t>tilgængeliggørelsen af</w:t>
              </w:r>
              <w:r w:rsidR="00144DD3" w:rsidRPr="002D1C83">
                <w:t xml:space="preserve"> </w:t>
              </w:r>
            </w:ins>
            <w:r w:rsidRPr="002D1C83">
              <w:t>byggevarer</w:t>
            </w:r>
            <w:del w:id="22" w:author="Johan Vestergaard Paulsen" w:date="2025-05-28T10:15:00Z">
              <w:r w:rsidRPr="002D1C83" w:rsidDel="00144DD3">
                <w:delText>,</w:delText>
              </w:r>
            </w:del>
            <w:r w:rsidRPr="002D1C83">
              <w:t xml:space="preserve"> </w:t>
            </w:r>
            <w:del w:id="23" w:author="Johan Vestergaard Paulsen" w:date="2025-05-28T10:14:00Z">
              <w:r w:rsidRPr="002D1C83" w:rsidDel="00144DD3">
                <w:delText xml:space="preserve">der </w:delText>
              </w:r>
            </w:del>
            <w:del w:id="24" w:author="Johan Vestergaard Paulsen" w:date="2025-05-28T10:13:00Z">
              <w:r w:rsidRPr="002D1C83" w:rsidDel="00144DD3">
                <w:delText xml:space="preserve">bringes i omsætning eller </w:delText>
              </w:r>
            </w:del>
            <w:del w:id="25" w:author="Johan Vestergaard Paulsen" w:date="2025-05-28T10:14:00Z">
              <w:r w:rsidRPr="002D1C83" w:rsidDel="00144DD3">
                <w:delText xml:space="preserve">gøres tilgængelige </w:delText>
              </w:r>
            </w:del>
            <w:r w:rsidRPr="002D1C83">
              <w:t xml:space="preserve">på </w:t>
            </w:r>
            <w:r w:rsidRPr="00FA1396">
              <w:t>markedet</w:t>
            </w:r>
            <w:ins w:id="26" w:author="Johan Vestergaard Paulsen" w:date="2025-05-28T10:15:00Z">
              <w:r w:rsidR="00144DD3">
                <w:t xml:space="preserve">, </w:t>
              </w:r>
            </w:ins>
            <w:ins w:id="27" w:author="Johan Vestergaard Paulsen" w:date="2025-05-23T10:27:00Z">
              <w:r w:rsidR="00F81F72" w:rsidRPr="00FA1396">
                <w:t xml:space="preserve">bortset fra byggevarer som er omfattet af </w:t>
              </w:r>
            </w:ins>
            <w:ins w:id="28" w:author="Tine Faarup" w:date="2025-07-15T13:10:00Z">
              <w:r w:rsidR="00FD09C2">
                <w:t>B</w:t>
              </w:r>
            </w:ins>
            <w:ins w:id="29" w:author="Johan Vestergaard Paulsen" w:date="2025-05-23T10:27:00Z">
              <w:del w:id="30" w:author="Tine Faarup" w:date="2025-07-15T13:10:00Z">
                <w:r w:rsidR="00F81F72" w:rsidRPr="00FA1396" w:rsidDel="00FD09C2">
                  <w:delText>b</w:delText>
                </w:r>
              </w:del>
              <w:r w:rsidR="00F81F72" w:rsidRPr="00FA1396">
                <w:t>ekendtgørelse</w:t>
              </w:r>
            </w:ins>
            <w:ins w:id="31" w:author="Johan Vestergaard Paulsen" w:date="2025-07-31T12:18:00Z">
              <w:r w:rsidR="000F2AC0">
                <w:t>n</w:t>
              </w:r>
            </w:ins>
            <w:ins w:id="32" w:author="Johan Vestergaard Paulsen" w:date="2025-05-23T10:27:00Z">
              <w:r w:rsidR="00F81F72" w:rsidRPr="00FA1396">
                <w:t xml:space="preserve"> om markedsføring og markeds</w:t>
              </w:r>
            </w:ins>
            <w:ins w:id="33" w:author="Johan Vestergaard Paulsen" w:date="2025-06-23T16:17:00Z">
              <w:r w:rsidR="005A5175">
                <w:t>overvågning</w:t>
              </w:r>
            </w:ins>
            <w:ins w:id="34" w:author="Johan Vestergaard Paulsen" w:date="2025-05-23T10:27:00Z">
              <w:r w:rsidR="00F81F72" w:rsidRPr="00FA1396">
                <w:t xml:space="preserve"> af byggevarer ifølge den reviderede byggevareforordning</w:t>
              </w:r>
            </w:ins>
            <w:r w:rsidRPr="00FA1396">
              <w:t>.</w:t>
            </w:r>
          </w:p>
          <w:p w14:paraId="1808CDED" w14:textId="77777777" w:rsidR="004020BF" w:rsidRPr="002D1C83" w:rsidRDefault="004020BF" w:rsidP="004020BF"/>
        </w:tc>
        <w:tc>
          <w:tcPr>
            <w:tcW w:w="4961" w:type="dxa"/>
          </w:tcPr>
          <w:p w14:paraId="1D810390" w14:textId="6A4A07B4" w:rsidR="004020BF" w:rsidRDefault="004020BF" w:rsidP="004020BF">
            <w:r w:rsidRPr="002D1C83">
              <w:rPr>
                <w:b/>
                <w:bCs/>
              </w:rPr>
              <w:t>§ 1.</w:t>
            </w:r>
            <w:r w:rsidRPr="002D1C83">
              <w:t xml:space="preserve"> Bekendtgørelsen omfatter </w:t>
            </w:r>
            <w:r>
              <w:t xml:space="preserve">tilgængeliggørelsen af </w:t>
            </w:r>
            <w:r w:rsidRPr="00FE2BBE">
              <w:t>byggevarer på markedet,</w:t>
            </w:r>
            <w:r w:rsidR="00513B35">
              <w:t xml:space="preserve"> </w:t>
            </w:r>
            <w:r w:rsidRPr="00FE2BBE">
              <w:t>som</w:t>
            </w:r>
          </w:p>
          <w:p w14:paraId="11DB1978" w14:textId="5F262E2E" w:rsidR="004020BF" w:rsidRDefault="004020BF" w:rsidP="004020BF">
            <w:pPr>
              <w:pStyle w:val="Listeafsnit"/>
              <w:numPr>
                <w:ilvl w:val="0"/>
                <w:numId w:val="27"/>
              </w:numPr>
            </w:pPr>
            <w:r w:rsidRPr="00FE2BBE">
              <w:t xml:space="preserve">er omfattet af en harmoniseret </w:t>
            </w:r>
            <w:r>
              <w:t>ydeevnestandard,</w:t>
            </w:r>
            <w:r w:rsidR="00A44D41" w:rsidRPr="002D5611">
              <w:t xml:space="preserve"> udstedt i henhold til 2024</w:t>
            </w:r>
            <w:r w:rsidR="00A44D41">
              <w:t>/3110</w:t>
            </w:r>
            <w:r w:rsidR="00A44D41" w:rsidRPr="002D5611">
              <w:t>-forordni</w:t>
            </w:r>
            <w:r w:rsidR="00A44D41">
              <w:t>ngens artikel 5,</w:t>
            </w:r>
          </w:p>
          <w:p w14:paraId="179A5783" w14:textId="1433C208" w:rsidR="004020BF" w:rsidRDefault="004020BF" w:rsidP="004020BF">
            <w:pPr>
              <w:pStyle w:val="Listeafsnit"/>
              <w:numPr>
                <w:ilvl w:val="0"/>
                <w:numId w:val="27"/>
              </w:numPr>
            </w:pPr>
            <w:r>
              <w:t xml:space="preserve">er omfattet af </w:t>
            </w:r>
            <w:r w:rsidRPr="002D5611">
              <w:t>andre harmoniserede tekniske specifikationer, som fastsætter væsentlige egenskaber, udstedt i henhold til 2024</w:t>
            </w:r>
            <w:r w:rsidR="004B58AD">
              <w:t>/3110</w:t>
            </w:r>
            <w:r w:rsidRPr="002D5611">
              <w:t>-forordni</w:t>
            </w:r>
            <w:r>
              <w:t>ngens artikel 6, eller</w:t>
            </w:r>
          </w:p>
          <w:p w14:paraId="07E9D5F6" w14:textId="7CF2B3A7" w:rsidR="004020BF" w:rsidRPr="00FE2BBE" w:rsidRDefault="004020BF" w:rsidP="004020BF">
            <w:pPr>
              <w:pStyle w:val="Listeafsnit"/>
              <w:numPr>
                <w:ilvl w:val="0"/>
                <w:numId w:val="27"/>
              </w:numPr>
            </w:pPr>
            <w:r w:rsidRPr="00FE2BBE">
              <w:t xml:space="preserve">er </w:t>
            </w:r>
            <w:r>
              <w:t xml:space="preserve">omfattet af og </w:t>
            </w:r>
            <w:r w:rsidRPr="00FE2BBE">
              <w:t>CE-mærket i henhold til en europæisk teknisk vurdering</w:t>
            </w:r>
            <w:r>
              <w:t>.</w:t>
            </w:r>
          </w:p>
          <w:p w14:paraId="33BD40BC" w14:textId="77777777" w:rsidR="004020BF" w:rsidRDefault="004020BF" w:rsidP="004020BF"/>
        </w:tc>
        <w:tc>
          <w:tcPr>
            <w:tcW w:w="6804" w:type="dxa"/>
          </w:tcPr>
          <w:p w14:paraId="224B5B53" w14:textId="4AF93B4C" w:rsidR="0035052A" w:rsidRPr="00A61E0C" w:rsidRDefault="0035052A" w:rsidP="00A61E0C">
            <w:pPr>
              <w:jc w:val="both"/>
              <w:rPr>
                <w:i/>
                <w:iCs/>
                <w:u w:val="single"/>
              </w:rPr>
            </w:pPr>
            <w:r w:rsidRPr="00A61E0C">
              <w:rPr>
                <w:i/>
                <w:iCs/>
                <w:u w:val="single"/>
              </w:rPr>
              <w:t>Begge bekendtgørelser</w:t>
            </w:r>
          </w:p>
          <w:p w14:paraId="5F293332" w14:textId="34B4583D" w:rsidR="004020BF" w:rsidRDefault="004020BF" w:rsidP="004020BF">
            <w:pPr>
              <w:rPr>
                <w:ins w:id="35" w:author="Johan Vestergaard Paulsen" w:date="2025-05-28T10:14:00Z"/>
              </w:rPr>
            </w:pPr>
            <w:r>
              <w:t>Det præciseres i indledningen, at det er markedsføringen og tilgængeliggørelse af byggevaren</w:t>
            </w:r>
            <w:r w:rsidR="00BB19FD">
              <w:t xml:space="preserve"> på markedet</w:t>
            </w:r>
            <w:r>
              <w:t>, i højere grad end byggevaren selv, der er subjektet.</w:t>
            </w:r>
          </w:p>
          <w:p w14:paraId="0BB8ACDF" w14:textId="77777777" w:rsidR="00144DD3" w:rsidRDefault="00144DD3" w:rsidP="004020BF"/>
          <w:p w14:paraId="2EEE707F" w14:textId="3D37110F" w:rsidR="0035052A" w:rsidRPr="00A61E0C" w:rsidRDefault="0035052A" w:rsidP="004020BF">
            <w:pPr>
              <w:rPr>
                <w:i/>
                <w:iCs/>
                <w:u w:val="single"/>
              </w:rPr>
            </w:pPr>
            <w:r w:rsidRPr="00A61E0C">
              <w:rPr>
                <w:i/>
                <w:iCs/>
                <w:u w:val="single"/>
              </w:rPr>
              <w:t>Kolonne 1</w:t>
            </w:r>
            <w:r w:rsidR="00C06F4C" w:rsidRPr="00A61E0C">
              <w:rPr>
                <w:i/>
                <w:iCs/>
                <w:u w:val="single"/>
              </w:rPr>
              <w:t xml:space="preserve"> – nuværende bekendtgørelse</w:t>
            </w:r>
          </w:p>
          <w:p w14:paraId="319F9682" w14:textId="05CB6000" w:rsidR="00144DD3" w:rsidRDefault="00144DD3" w:rsidP="004020BF">
            <w:r>
              <w:t>Ordene ”bringe i omsætning” slettes, da dette begreb er en delmængde af at gøre tilgængelig.</w:t>
            </w:r>
          </w:p>
          <w:p w14:paraId="25DC2454" w14:textId="77777777" w:rsidR="004020BF" w:rsidRDefault="004020BF" w:rsidP="004020BF"/>
          <w:p w14:paraId="6A5D6631" w14:textId="1C26549F" w:rsidR="004020BF" w:rsidRDefault="004020BF" w:rsidP="004020BF">
            <w:r>
              <w:t>Hvilke økonomiske aktører, som er omfattede, er afgrænset i forordningen.</w:t>
            </w:r>
          </w:p>
          <w:p w14:paraId="7E968503" w14:textId="77777777" w:rsidR="00C06F4C" w:rsidRDefault="00C06F4C" w:rsidP="004020BF"/>
          <w:p w14:paraId="7768ED91" w14:textId="5BB938FA" w:rsidR="00C06F4C" w:rsidRDefault="00C06F4C" w:rsidP="004020BF">
            <w:r>
              <w:t xml:space="preserve">Det </w:t>
            </w:r>
            <w:r w:rsidRPr="00C06F4C">
              <w:t>afgrænses</w:t>
            </w:r>
            <w:r>
              <w:t>,</w:t>
            </w:r>
            <w:r w:rsidRPr="00C06F4C">
              <w:t xml:space="preserve"> at de byggevarer, der er omfattet af </w:t>
            </w:r>
            <w:r>
              <w:t>den nye</w:t>
            </w:r>
            <w:r w:rsidRPr="00C06F4C">
              <w:t xml:space="preserve"> bekendtgørelse, ikke længere </w:t>
            </w:r>
            <w:r>
              <w:t xml:space="preserve">er </w:t>
            </w:r>
            <w:r w:rsidRPr="00C06F4C">
              <w:t>omfatte</w:t>
            </w:r>
            <w:r>
              <w:t>t</w:t>
            </w:r>
            <w:r w:rsidRPr="00C06F4C">
              <w:t xml:space="preserve"> af den nuværende bekendtgørelse.</w:t>
            </w:r>
            <w:r>
              <w:t xml:space="preserve"> </w:t>
            </w:r>
            <w:r w:rsidR="000F2AC0">
              <w:t>En b</w:t>
            </w:r>
            <w:r>
              <w:t xml:space="preserve">yggevare er dermed </w:t>
            </w:r>
            <w:r w:rsidR="000F2AC0">
              <w:t xml:space="preserve">i alle tilfælde </w:t>
            </w:r>
            <w:r>
              <w:t>kun omfattet af én af bekendtgørelserne.</w:t>
            </w:r>
          </w:p>
          <w:p w14:paraId="27752489" w14:textId="77777777" w:rsidR="004020BF" w:rsidRDefault="004020BF" w:rsidP="004020BF"/>
          <w:p w14:paraId="22E31D2B" w14:textId="4972F49E" w:rsidR="00C06F4C" w:rsidRPr="008D1076" w:rsidRDefault="00C06F4C" w:rsidP="004020BF">
            <w:pPr>
              <w:rPr>
                <w:i/>
                <w:iCs/>
                <w:u w:val="single"/>
              </w:rPr>
            </w:pPr>
            <w:r w:rsidRPr="008D1076">
              <w:rPr>
                <w:i/>
                <w:iCs/>
                <w:u w:val="single"/>
              </w:rPr>
              <w:t>Kolonne 2 – n</w:t>
            </w:r>
            <w:r w:rsidR="00C4028E">
              <w:rPr>
                <w:i/>
                <w:iCs/>
                <w:u w:val="single"/>
              </w:rPr>
              <w:t>y</w:t>
            </w:r>
            <w:r w:rsidRPr="008D1076">
              <w:rPr>
                <w:i/>
                <w:iCs/>
                <w:u w:val="single"/>
              </w:rPr>
              <w:t xml:space="preserve"> bekendtgørelse</w:t>
            </w:r>
          </w:p>
          <w:p w14:paraId="7B88E529" w14:textId="4C63A039" w:rsidR="004020BF" w:rsidRDefault="004020BF" w:rsidP="004020BF">
            <w:r>
              <w:t>Det er kun de byggevarer, der reguleres af den reviderede forordning, som omfattes af den</w:t>
            </w:r>
            <w:r w:rsidR="001C08FB">
              <w:t xml:space="preserve"> nye</w:t>
            </w:r>
            <w:r>
              <w:t xml:space="preserve"> bekendtgørelse. Hvilke byggevarer, der reguleres af den reviderede forordning, er dog afhængigt af flere faktorer, som derfor opstilles her i bekendtgørelsens anvendelsesområde.</w:t>
            </w:r>
          </w:p>
          <w:p w14:paraId="32691655" w14:textId="77777777" w:rsidR="004020BF" w:rsidRDefault="004020BF" w:rsidP="004020BF"/>
          <w:p w14:paraId="6DCE9428" w14:textId="6581E91C" w:rsidR="004020BF" w:rsidRDefault="004020BF" w:rsidP="004020BF">
            <w:r>
              <w:t>Henvisningen til, at byggevaren er omfattet af fx en harmoniseret ydeevnestandard, skal læses i sammenhæng med, at der for definition af, hvad der menes med ”harmoniseret ydeevnestandard”, henvises til forordningen. Således bliver anvendelsesområdet for bekendtgørelsen bunde</w:t>
            </w:r>
            <w:r w:rsidR="00671A01">
              <w:t>t</w:t>
            </w:r>
            <w:r>
              <w:t xml:space="preserve"> direkte op på, om byggevaren er omfattet af reglerne i den reviderede forordning.</w:t>
            </w:r>
          </w:p>
          <w:p w14:paraId="7E693952" w14:textId="48F53D5D" w:rsidR="004020BF" w:rsidRDefault="004020BF" w:rsidP="00C06F4C"/>
        </w:tc>
        <w:tc>
          <w:tcPr>
            <w:tcW w:w="4678" w:type="dxa"/>
          </w:tcPr>
          <w:p w14:paraId="25C8F481" w14:textId="1F6B19C0" w:rsidR="004020BF" w:rsidRPr="00C864AA" w:rsidRDefault="004020BF" w:rsidP="004020BF">
            <w:pPr>
              <w:rPr>
                <w:szCs w:val="20"/>
              </w:rPr>
            </w:pPr>
          </w:p>
        </w:tc>
      </w:tr>
      <w:tr w:rsidR="00513B35" w14:paraId="1EBA7439" w14:textId="77777777" w:rsidTr="006E7552">
        <w:tc>
          <w:tcPr>
            <w:tcW w:w="4673" w:type="dxa"/>
          </w:tcPr>
          <w:p w14:paraId="10BB748D" w14:textId="77777777" w:rsidR="00513B35" w:rsidRPr="002D1C83" w:rsidRDefault="00513B35" w:rsidP="00513B35">
            <w:r w:rsidRPr="002D1C83">
              <w:rPr>
                <w:b/>
                <w:bCs/>
              </w:rPr>
              <w:t>§ 2.</w:t>
            </w:r>
            <w:r w:rsidRPr="002D1C83">
              <w:t> I denne bekendtgørelse forstås ved:</w:t>
            </w:r>
          </w:p>
          <w:p w14:paraId="027307FD" w14:textId="5B3086D3" w:rsidR="00513B35" w:rsidRPr="002D1C83" w:rsidRDefault="00513B35" w:rsidP="00513B35">
            <w:r w:rsidRPr="002D1C83">
              <w:t xml:space="preserve">1) Byggevare: </w:t>
            </w:r>
            <w:ins w:id="36" w:author="Johan Vestergaard Paulsen" w:date="2025-06-23T16:07:00Z">
              <w:r w:rsidR="005A2FD0">
                <w:t>Som defineret i 305/2011-forordningen</w:t>
              </w:r>
            </w:ins>
            <w:ins w:id="37" w:author="Johan Vestergaard Paulsen" w:date="2025-08-01T12:52:00Z">
              <w:r w:rsidR="006E7552">
                <w:t>s art. 2, nr. 1</w:t>
              </w:r>
            </w:ins>
            <w:del w:id="38" w:author="Johan Vestergaard Paulsen" w:date="2025-05-23T14:57:00Z">
              <w:r w:rsidRPr="002D1C83" w:rsidDel="000B7990">
                <w:delText>Enhver vare eller ethvert system, som fremstilles og bringes i omsætning med henblik på at indgå varigt i bygninger, anlægsarbejder eller dele heraf, og hvis ydeevne har indflydelse på bygninger eller anlægsarbejders ydeevne for så vidt angår de grundlæggende krav til bygninger eller anlægsarbejder</w:delText>
              </w:r>
            </w:del>
            <w:r w:rsidRPr="002D1C83">
              <w:t>.</w:t>
            </w:r>
          </w:p>
          <w:p w14:paraId="3B5BA235" w14:textId="4531CF0F" w:rsidR="00513B35" w:rsidRPr="002D1C83" w:rsidRDefault="00513B35" w:rsidP="00500270">
            <w:pPr>
              <w:rPr>
                <w:b/>
                <w:bCs/>
              </w:rPr>
            </w:pPr>
          </w:p>
        </w:tc>
        <w:tc>
          <w:tcPr>
            <w:tcW w:w="4961" w:type="dxa"/>
          </w:tcPr>
          <w:p w14:paraId="18207A1F" w14:textId="77777777" w:rsidR="00513B35" w:rsidRPr="002D1C83" w:rsidRDefault="00513B35" w:rsidP="00513B35">
            <w:r w:rsidRPr="002D1C83">
              <w:rPr>
                <w:b/>
                <w:bCs/>
              </w:rPr>
              <w:t>§ 2.</w:t>
            </w:r>
            <w:r w:rsidRPr="002D1C83">
              <w:t> I denne bekendtgørelse forstås ved:</w:t>
            </w:r>
          </w:p>
          <w:p w14:paraId="30F9B335" w14:textId="563D0E9F" w:rsidR="00513B35" w:rsidRDefault="00513B35" w:rsidP="00513B35">
            <w:r w:rsidRPr="002D1C83">
              <w:t xml:space="preserve">1) Byggevare: </w:t>
            </w:r>
            <w:r w:rsidRPr="00C11779">
              <w:t>Som defineret i 2024</w:t>
            </w:r>
            <w:r>
              <w:t>/3110</w:t>
            </w:r>
            <w:r w:rsidRPr="00C11779">
              <w:t>-forordningen</w:t>
            </w:r>
            <w:r w:rsidR="005A2FD0">
              <w:t>s</w:t>
            </w:r>
            <w:r>
              <w:t xml:space="preserve"> art. </w:t>
            </w:r>
            <w:r w:rsidR="006E7552">
              <w:t>3</w:t>
            </w:r>
            <w:r>
              <w:t>, nr. 1.</w:t>
            </w:r>
          </w:p>
          <w:p w14:paraId="456A98F4" w14:textId="77777777" w:rsidR="005A2FD0" w:rsidRPr="002D1C83" w:rsidRDefault="005A2FD0" w:rsidP="00500270">
            <w:pPr>
              <w:rPr>
                <w:b/>
                <w:bCs/>
              </w:rPr>
            </w:pPr>
          </w:p>
        </w:tc>
        <w:tc>
          <w:tcPr>
            <w:tcW w:w="6804" w:type="dxa"/>
          </w:tcPr>
          <w:p w14:paraId="404B28EA" w14:textId="7EE93371" w:rsidR="00204885" w:rsidRPr="008D1076" w:rsidRDefault="00204885" w:rsidP="008D1076">
            <w:pPr>
              <w:jc w:val="both"/>
              <w:rPr>
                <w:i/>
                <w:iCs/>
                <w:u w:val="single"/>
              </w:rPr>
            </w:pPr>
            <w:r w:rsidRPr="008D1076">
              <w:rPr>
                <w:i/>
                <w:iCs/>
                <w:u w:val="single"/>
              </w:rPr>
              <w:t>Begge bekendtgørelser</w:t>
            </w:r>
          </w:p>
          <w:p w14:paraId="1AF66E4E" w14:textId="318FC155" w:rsidR="006B7F58" w:rsidRDefault="006B7F58" w:rsidP="006B7F58">
            <w:r w:rsidRPr="006B7F58">
              <w:t>Definitionerne er gennemgået for overensstemmelse</w:t>
            </w:r>
            <w:r w:rsidR="00C864AA">
              <w:t xml:space="preserve"> med henholdsvis den </w:t>
            </w:r>
            <w:r w:rsidR="00204885">
              <w:t>nuværende</w:t>
            </w:r>
            <w:r w:rsidR="00C864AA">
              <w:t xml:space="preserve"> og </w:t>
            </w:r>
            <w:r w:rsidR="00204885">
              <w:t xml:space="preserve">den reviderede </w:t>
            </w:r>
            <w:r w:rsidR="00C864AA">
              <w:t>forordning. Definitionerne er ikke ens, og det er de pligter</w:t>
            </w:r>
            <w:r w:rsidR="009172C8">
              <w:t>,</w:t>
            </w:r>
            <w:r w:rsidR="00C864AA">
              <w:t xml:space="preserve"> der knytter sig til byggevareproduktionen</w:t>
            </w:r>
            <w:r w:rsidR="00204885">
              <w:t>,</w:t>
            </w:r>
            <w:r w:rsidR="00C864AA">
              <w:t xml:space="preserve"> heller ikke</w:t>
            </w:r>
            <w:r w:rsidR="00204885">
              <w:t xml:space="preserve">. Dette kommer til udtryk i bekendtgørelsernes §2, hvilket </w:t>
            </w:r>
            <w:r w:rsidR="00C864AA">
              <w:t>har dannet grundlag for beslutningen om at dele bekendtgørelse</w:t>
            </w:r>
            <w:r w:rsidR="00500270">
              <w:t>n</w:t>
            </w:r>
            <w:r w:rsidR="00C864AA">
              <w:t xml:space="preserve"> op i to.</w:t>
            </w:r>
          </w:p>
          <w:p w14:paraId="026301C4" w14:textId="77777777" w:rsidR="00BF4BB5" w:rsidRDefault="00BF4BB5" w:rsidP="006B7F58"/>
          <w:p w14:paraId="33F98922" w14:textId="77777777" w:rsidR="0016787D" w:rsidRPr="00A61E0C" w:rsidRDefault="0016787D" w:rsidP="0016787D">
            <w:pPr>
              <w:rPr>
                <w:i/>
                <w:iCs/>
                <w:u w:val="single"/>
              </w:rPr>
            </w:pPr>
            <w:r w:rsidRPr="00A61E0C">
              <w:rPr>
                <w:i/>
                <w:iCs/>
                <w:u w:val="single"/>
              </w:rPr>
              <w:t>Kolonne 1 – nuværende bekendtgørelse</w:t>
            </w:r>
          </w:p>
          <w:p w14:paraId="128A9B29" w14:textId="4DA80AF3" w:rsidR="00BF4BB5" w:rsidRPr="006B7F58" w:rsidRDefault="0016787D" w:rsidP="006B7F58">
            <w:pPr>
              <w:rPr>
                <w:ins w:id="39" w:author="Simone Blomgaard Lauridsen" w:date="2025-06-25T10:49:00Z"/>
              </w:rPr>
            </w:pPr>
            <w:r>
              <w:t>E</w:t>
            </w:r>
            <w:r w:rsidR="00BF4BB5">
              <w:t>n række definitioner udgå</w:t>
            </w:r>
            <w:r>
              <w:t>r</w:t>
            </w:r>
            <w:r w:rsidR="00BF4BB5">
              <w:t xml:space="preserve">, fordi de ikke anvendes i bekendtgørelsen i øvrigt. </w:t>
            </w:r>
          </w:p>
          <w:p w14:paraId="257AB058" w14:textId="77777777" w:rsidR="00513B35" w:rsidRDefault="00513B35" w:rsidP="004020BF"/>
        </w:tc>
        <w:tc>
          <w:tcPr>
            <w:tcW w:w="4678" w:type="dxa"/>
          </w:tcPr>
          <w:p w14:paraId="6ECBE26D" w14:textId="77777777" w:rsidR="00513B35" w:rsidRPr="00C864AA" w:rsidRDefault="00513B35" w:rsidP="004020BF">
            <w:pPr>
              <w:rPr>
                <w:szCs w:val="20"/>
              </w:rPr>
            </w:pPr>
          </w:p>
        </w:tc>
      </w:tr>
      <w:tr w:rsidR="00500270" w14:paraId="76FED444" w14:textId="77777777" w:rsidTr="006E7552">
        <w:tc>
          <w:tcPr>
            <w:tcW w:w="4673" w:type="dxa"/>
          </w:tcPr>
          <w:p w14:paraId="5DE51084" w14:textId="77777777" w:rsidR="00500270" w:rsidRPr="002D1C83" w:rsidRDefault="00500270" w:rsidP="00500270">
            <w:r w:rsidRPr="002D1C83">
              <w:t>2</w:t>
            </w:r>
            <w:del w:id="40" w:author="Johan Vestergaard Paulsen" w:date="2025-05-23T14:50:00Z">
              <w:r w:rsidRPr="002D1C83" w:rsidDel="000B7990">
                <w:delText>) Byggevare</w:delText>
              </w:r>
            </w:del>
            <w:ins w:id="41" w:author="Johan Vestergaard Paulsen" w:date="2025-05-23T14:50:00Z">
              <w:r>
                <w:t>305/2011-</w:t>
              </w:r>
            </w:ins>
            <w:r w:rsidRPr="002D1C83">
              <w:t>forordningen: Europa-Parlamentets og Rådets forordning (EU) nr. 305/2011 af 9. marts 2011 om fastlæggelse af harmoniserede betingelser for markedsføring af byggevarer og om ophævelse af Rådets direktiv 89/106/EØF.</w:t>
            </w:r>
          </w:p>
          <w:p w14:paraId="44CC0242" w14:textId="77777777" w:rsidR="00500270" w:rsidRPr="002D1C83" w:rsidRDefault="00500270" w:rsidP="00513B35">
            <w:pPr>
              <w:rPr>
                <w:b/>
                <w:bCs/>
              </w:rPr>
            </w:pPr>
          </w:p>
        </w:tc>
        <w:tc>
          <w:tcPr>
            <w:tcW w:w="4961" w:type="dxa"/>
          </w:tcPr>
          <w:p w14:paraId="42A28F42" w14:textId="77777777" w:rsidR="00500270" w:rsidRDefault="00500270" w:rsidP="00500270">
            <w:r w:rsidRPr="002D1C83">
              <w:t>2) </w:t>
            </w:r>
            <w:r>
              <w:t>2024/3110-forordningen</w:t>
            </w:r>
            <w:r w:rsidRPr="002D1C83">
              <w:t>: Europa-Parlamentets og Rådets forordning (EU) nr.</w:t>
            </w:r>
            <w:r w:rsidRPr="00EE7DB1">
              <w:t xml:space="preserve"> 2024/3110 af 27. november 2024 om fastlæggelse af harmoniserede regler for markedsføring af byggevarer og om ophævelse af forordning (EU) nr. 305/2011</w:t>
            </w:r>
            <w:r w:rsidRPr="002D1C83">
              <w:t>.</w:t>
            </w:r>
          </w:p>
          <w:p w14:paraId="617F756B" w14:textId="77777777" w:rsidR="00500270" w:rsidRPr="002D1C83" w:rsidRDefault="00500270" w:rsidP="00513B35">
            <w:pPr>
              <w:rPr>
                <w:b/>
                <w:bCs/>
              </w:rPr>
            </w:pPr>
          </w:p>
        </w:tc>
        <w:tc>
          <w:tcPr>
            <w:tcW w:w="6804" w:type="dxa"/>
          </w:tcPr>
          <w:p w14:paraId="71C862BC" w14:textId="6D2F9E2C" w:rsidR="00500270" w:rsidRPr="008D1076" w:rsidRDefault="00500270" w:rsidP="008D1076">
            <w:pPr>
              <w:jc w:val="both"/>
              <w:rPr>
                <w:i/>
                <w:iCs/>
                <w:u w:val="single"/>
              </w:rPr>
            </w:pPr>
          </w:p>
        </w:tc>
        <w:tc>
          <w:tcPr>
            <w:tcW w:w="4678" w:type="dxa"/>
          </w:tcPr>
          <w:p w14:paraId="2F80B079" w14:textId="77777777" w:rsidR="00500270" w:rsidRPr="00C864AA" w:rsidRDefault="00500270" w:rsidP="004020BF">
            <w:pPr>
              <w:rPr>
                <w:szCs w:val="20"/>
              </w:rPr>
            </w:pPr>
          </w:p>
        </w:tc>
      </w:tr>
      <w:tr w:rsidR="00500270" w14:paraId="31207FC1" w14:textId="77777777" w:rsidTr="006E7552">
        <w:tc>
          <w:tcPr>
            <w:tcW w:w="4673" w:type="dxa"/>
          </w:tcPr>
          <w:p w14:paraId="09CAE596" w14:textId="0E11B2A6" w:rsidR="00500270" w:rsidRPr="002D1C83" w:rsidRDefault="00500270" w:rsidP="00513B35">
            <w:pPr>
              <w:rPr>
                <w:b/>
                <w:bCs/>
              </w:rPr>
            </w:pPr>
            <w:r w:rsidRPr="002D1C83">
              <w:t xml:space="preserve">3) Harmoniseret standard: </w:t>
            </w:r>
            <w:ins w:id="42" w:author="Johan Vestergaard Paulsen" w:date="2025-05-23T14:57:00Z">
              <w:r>
                <w:t>Som defineret i 30</w:t>
              </w:r>
            </w:ins>
            <w:ins w:id="43" w:author="Johan Vestergaard Paulsen" w:date="2025-05-23T15:03:00Z">
              <w:r>
                <w:t>5</w:t>
              </w:r>
            </w:ins>
            <w:ins w:id="44" w:author="Johan Vestergaard Paulsen" w:date="2025-05-23T14:57:00Z">
              <w:r>
                <w:t>/2011-forordningen</w:t>
              </w:r>
            </w:ins>
            <w:del w:id="45" w:author="Johan Vestergaard Paulsen" w:date="2025-05-23T14:57:00Z">
              <w:r w:rsidRPr="002D1C83" w:rsidDel="000B7990">
                <w:delText xml:space="preserve">En standard vedtaget af et af de europæiske standardiseringsorganer, der er anført i bilag 1 til Europa-Parlamentets og Rådets direktiv 98/34/EF af 22. juni 1998 om en informationsprocedure med hensyn til tekniske standarder og forskrifter, på grundlag af en </w:delText>
              </w:r>
              <w:r w:rsidRPr="002D1C83" w:rsidDel="000B7990">
                <w:lastRenderedPageBreak/>
                <w:delText>anmodning fra Kommissionen i henhold til artikel 6 i nævnte direktiv</w:delText>
              </w:r>
            </w:del>
            <w:r w:rsidRPr="002D1C83">
              <w:t>.</w:t>
            </w:r>
          </w:p>
        </w:tc>
        <w:tc>
          <w:tcPr>
            <w:tcW w:w="4961" w:type="dxa"/>
          </w:tcPr>
          <w:p w14:paraId="20C1B3F1" w14:textId="77777777" w:rsidR="00500270" w:rsidRDefault="00500270" w:rsidP="00500270">
            <w:r w:rsidRPr="002D1C83">
              <w:lastRenderedPageBreak/>
              <w:t xml:space="preserve">3) Harmoniseret </w:t>
            </w:r>
            <w:r>
              <w:t>ydeevne</w:t>
            </w:r>
            <w:r w:rsidRPr="002D1C83">
              <w:t>standard: En standard</w:t>
            </w:r>
            <w:r>
              <w:t xml:space="preserve">, </w:t>
            </w:r>
            <w:r w:rsidRPr="00876360">
              <w:t xml:space="preserve">der er gjort obligatorisk </w:t>
            </w:r>
            <w:r>
              <w:t>ved en gennemførelsesretsakt som omhandlet i 2024/3110-forordningens artikel 5, stk. 8.</w:t>
            </w:r>
          </w:p>
          <w:p w14:paraId="47D65C7F" w14:textId="77777777" w:rsidR="00500270" w:rsidRPr="002D1C83" w:rsidRDefault="00500270" w:rsidP="00513B35">
            <w:pPr>
              <w:rPr>
                <w:b/>
                <w:bCs/>
              </w:rPr>
            </w:pPr>
          </w:p>
        </w:tc>
        <w:tc>
          <w:tcPr>
            <w:tcW w:w="6804" w:type="dxa"/>
          </w:tcPr>
          <w:p w14:paraId="76B142B4" w14:textId="77777777" w:rsidR="00BF4BB5" w:rsidRPr="00BF4BB5" w:rsidRDefault="00BF4BB5" w:rsidP="00BF4BB5">
            <w:pPr>
              <w:rPr>
                <w:i/>
                <w:iCs/>
                <w:u w:val="single"/>
              </w:rPr>
            </w:pPr>
            <w:r w:rsidRPr="00BF4BB5">
              <w:rPr>
                <w:i/>
                <w:iCs/>
                <w:u w:val="single"/>
              </w:rPr>
              <w:t>Begge bekendtgørelser</w:t>
            </w:r>
          </w:p>
          <w:p w14:paraId="0958EF40" w14:textId="28149E49" w:rsidR="00BF4BB5" w:rsidRDefault="00BF4BB5" w:rsidP="00BF4BB5">
            <w:r>
              <w:t>De harmoniserede standarder hedder i den reviderede forordning harmoniserede ydeevnestandarder. Det er ikke defineret nærmere i den reviderede forordning, men de er i det store hele ens. Der henvises dog til den reviderede forordnings artikel 5, stk. 8, hvor begrebet er forklaret.</w:t>
            </w:r>
          </w:p>
          <w:p w14:paraId="05A7460A" w14:textId="77777777" w:rsidR="00500270" w:rsidRPr="008D1076" w:rsidRDefault="00500270" w:rsidP="008D1076">
            <w:pPr>
              <w:jc w:val="both"/>
              <w:rPr>
                <w:i/>
                <w:iCs/>
                <w:u w:val="single"/>
              </w:rPr>
            </w:pPr>
          </w:p>
        </w:tc>
        <w:tc>
          <w:tcPr>
            <w:tcW w:w="4678" w:type="dxa"/>
          </w:tcPr>
          <w:p w14:paraId="7D368F33" w14:textId="77777777" w:rsidR="00500270" w:rsidRPr="00C864AA" w:rsidRDefault="00500270" w:rsidP="004020BF">
            <w:pPr>
              <w:rPr>
                <w:szCs w:val="20"/>
              </w:rPr>
            </w:pPr>
          </w:p>
        </w:tc>
      </w:tr>
      <w:tr w:rsidR="005A2FD0" w14:paraId="6D1F459F" w14:textId="77777777" w:rsidTr="006E7552">
        <w:tc>
          <w:tcPr>
            <w:tcW w:w="4673" w:type="dxa"/>
          </w:tcPr>
          <w:p w14:paraId="52042325" w14:textId="77777777" w:rsidR="005A2FD0" w:rsidRDefault="005A2FD0" w:rsidP="005A2FD0">
            <w:del w:id="46" w:author="Johan Vestergaard Paulsen" w:date="2025-06-23T14:53:00Z">
              <w:r w:rsidRPr="002D1C83" w:rsidDel="009153D6">
                <w:delText>4</w:delText>
              </w:r>
              <w:r w:rsidRPr="009153D6" w:rsidDel="009153D6">
                <w:delText xml:space="preserve">) Europæisk teknisk vurdering: </w:delText>
              </w:r>
            </w:del>
            <w:del w:id="47" w:author="Johan Vestergaard Paulsen" w:date="2025-05-23T14:58:00Z">
              <w:r w:rsidRPr="009153D6" w:rsidDel="000B7990">
                <w:delText>En dokumenteret</w:delText>
              </w:r>
              <w:r w:rsidRPr="002D1C83" w:rsidDel="000B7990">
                <w:delText xml:space="preserve"> vurdering af byggevarers ydeevne i forhold til deres væsentlige egenskaber i overensstemmelse med det respektive europæiske vurderingsdokument, jf. art. 2, nr. 13 i byggevareforordningen</w:delText>
              </w:r>
            </w:del>
            <w:r w:rsidRPr="002D1C83">
              <w:t>.</w:t>
            </w:r>
          </w:p>
          <w:p w14:paraId="3BCCE8B9" w14:textId="77777777" w:rsidR="006E7552" w:rsidRPr="002D1C83" w:rsidDel="005957F2" w:rsidRDefault="006E7552" w:rsidP="006E7552">
            <w:pPr>
              <w:rPr>
                <w:del w:id="48" w:author="Johan Vestergaard Paulsen" w:date="2025-06-26T14:16:00Z"/>
              </w:rPr>
            </w:pPr>
            <w:del w:id="49" w:author="Johan Vestergaard Paulsen" w:date="2025-06-26T14:16:00Z">
              <w:r w:rsidRPr="002D1C83" w:rsidDel="005957F2">
                <w:delText xml:space="preserve">5) Fabrikant: </w:delText>
              </w:r>
            </w:del>
            <w:del w:id="50" w:author="Johan Vestergaard Paulsen" w:date="2025-06-26T14:13:00Z">
              <w:r w:rsidRPr="002D1C83" w:rsidDel="005957F2">
                <w:delText>Enhver fysisk eller juridisk person, som fremstiller en byggevare eller får en sådan vare konstrueret eller fremstillet og markedsfører denne vare under sit navn eller varemærke.</w:delText>
              </w:r>
            </w:del>
          </w:p>
          <w:p w14:paraId="3F08C8EA" w14:textId="77777777" w:rsidR="006E7552" w:rsidRPr="002D1C83" w:rsidDel="005957F2" w:rsidRDefault="006E7552" w:rsidP="006E7552">
            <w:pPr>
              <w:rPr>
                <w:del w:id="51" w:author="Johan Vestergaard Paulsen" w:date="2025-06-26T14:16:00Z"/>
              </w:rPr>
            </w:pPr>
            <w:del w:id="52" w:author="Johan Vestergaard Paulsen" w:date="2025-06-26T14:16:00Z">
              <w:r w:rsidRPr="002D1C83" w:rsidDel="005957F2">
                <w:delText xml:space="preserve">6) Bemyndiget repræsentant: </w:delText>
              </w:r>
            </w:del>
            <w:del w:id="53" w:author="Johan Vestergaard Paulsen" w:date="2025-06-26T14:14:00Z">
              <w:r w:rsidRPr="002D1C83" w:rsidDel="005957F2">
                <w:delText>Enhver i Unionen etableret fysisk eller juridisk person, som har modtaget en skriftlig fuldmagt fra en fabrikant til at handle på dennes vegne i forbindelse med varetagelsen af specifikke opgaver.</w:delText>
              </w:r>
            </w:del>
          </w:p>
          <w:p w14:paraId="4F108C54" w14:textId="77777777" w:rsidR="006E7552" w:rsidRPr="002D1C83" w:rsidDel="005957F2" w:rsidRDefault="006E7552" w:rsidP="006E7552">
            <w:pPr>
              <w:rPr>
                <w:del w:id="54" w:author="Johan Vestergaard Paulsen" w:date="2025-06-26T14:16:00Z"/>
              </w:rPr>
            </w:pPr>
            <w:del w:id="55" w:author="Johan Vestergaard Paulsen" w:date="2025-06-26T14:16:00Z">
              <w:r w:rsidRPr="002D1C83" w:rsidDel="005957F2">
                <w:delText xml:space="preserve">7) Importør: </w:delText>
              </w:r>
            </w:del>
            <w:del w:id="56" w:author="Johan Vestergaard Paulsen" w:date="2025-06-26T14:14:00Z">
              <w:r w:rsidRPr="002D1C83" w:rsidDel="005957F2">
                <w:delText>Enhver fysisk eller juridisk person, der er etableret i Unionen, og som bringer en byggevare fra et tredjeland i omsætning på EU-markedet.</w:delText>
              </w:r>
            </w:del>
          </w:p>
          <w:p w14:paraId="48E44BC1" w14:textId="77777777" w:rsidR="006E7552" w:rsidRPr="002D1C83" w:rsidDel="005957F2" w:rsidRDefault="006E7552" w:rsidP="006E7552">
            <w:pPr>
              <w:rPr>
                <w:del w:id="57" w:author="Johan Vestergaard Paulsen" w:date="2025-06-26T14:16:00Z"/>
              </w:rPr>
            </w:pPr>
            <w:del w:id="58" w:author="Johan Vestergaard Paulsen" w:date="2025-06-26T14:16:00Z">
              <w:r w:rsidRPr="002D1C83" w:rsidDel="005957F2">
                <w:delText xml:space="preserve">8) Distributør: </w:delText>
              </w:r>
            </w:del>
            <w:del w:id="59" w:author="Johan Vestergaard Paulsen" w:date="2025-06-26T14:15:00Z">
              <w:r w:rsidRPr="002D1C83" w:rsidDel="005957F2">
                <w:delText>Enhver fysisk eller juridisk person i forsyningskæden, bortset fra fabrikanten eller importøren, som gør en byggevare tilgængelig på markedet.</w:delText>
              </w:r>
            </w:del>
          </w:p>
          <w:p w14:paraId="48E08393" w14:textId="77777777" w:rsidR="005A2FD0" w:rsidRPr="002D1C83" w:rsidRDefault="005A2FD0" w:rsidP="00513B35">
            <w:pPr>
              <w:rPr>
                <w:b/>
                <w:bCs/>
              </w:rPr>
            </w:pPr>
          </w:p>
        </w:tc>
        <w:tc>
          <w:tcPr>
            <w:tcW w:w="4961" w:type="dxa"/>
          </w:tcPr>
          <w:p w14:paraId="05EDA750" w14:textId="77777777" w:rsidR="005A2FD0" w:rsidRDefault="005A2FD0" w:rsidP="00513B35">
            <w:pPr>
              <w:rPr>
                <w:b/>
                <w:bCs/>
              </w:rPr>
            </w:pPr>
          </w:p>
          <w:p w14:paraId="52058FD7" w14:textId="77777777" w:rsidR="00866F21" w:rsidRDefault="00866F21" w:rsidP="00513B35">
            <w:pPr>
              <w:rPr>
                <w:b/>
                <w:bCs/>
              </w:rPr>
            </w:pPr>
          </w:p>
          <w:p w14:paraId="6824788A" w14:textId="77777777" w:rsidR="00866F21" w:rsidRPr="002D1C83" w:rsidRDefault="00866F21" w:rsidP="00513B35">
            <w:pPr>
              <w:rPr>
                <w:b/>
                <w:bCs/>
              </w:rPr>
            </w:pPr>
          </w:p>
        </w:tc>
        <w:tc>
          <w:tcPr>
            <w:tcW w:w="6804" w:type="dxa"/>
          </w:tcPr>
          <w:p w14:paraId="5A3133AD" w14:textId="4945343C" w:rsidR="005A2FD0" w:rsidRDefault="005A2FD0" w:rsidP="004020BF"/>
        </w:tc>
        <w:tc>
          <w:tcPr>
            <w:tcW w:w="4678" w:type="dxa"/>
          </w:tcPr>
          <w:p w14:paraId="2C98631E" w14:textId="77777777" w:rsidR="005A2FD0" w:rsidRPr="00C864AA" w:rsidRDefault="005A2FD0" w:rsidP="004020BF">
            <w:pPr>
              <w:rPr>
                <w:szCs w:val="20"/>
              </w:rPr>
            </w:pPr>
          </w:p>
        </w:tc>
      </w:tr>
      <w:tr w:rsidR="005A2FD0" w14:paraId="62677A4F" w14:textId="77777777" w:rsidTr="006E7552">
        <w:tc>
          <w:tcPr>
            <w:tcW w:w="4673" w:type="dxa"/>
          </w:tcPr>
          <w:p w14:paraId="7835D85B" w14:textId="7C31518B" w:rsidR="005A2FD0" w:rsidDel="005957F2" w:rsidRDefault="006E7552" w:rsidP="005957F2">
            <w:pPr>
              <w:rPr>
                <w:del w:id="60" w:author="Johan Vestergaard Paulsen" w:date="2025-06-26T14:15:00Z"/>
              </w:rPr>
            </w:pPr>
            <w:ins w:id="61" w:author="Johan Vestergaard Paulsen" w:date="2025-08-01T12:52:00Z">
              <w:r>
                <w:t>4</w:t>
              </w:r>
            </w:ins>
            <w:del w:id="62" w:author="Johan Vestergaard Paulsen" w:date="2025-08-01T12:52:00Z">
              <w:r w:rsidR="005A2FD0" w:rsidRPr="002D1C83" w:rsidDel="006E7552">
                <w:delText>9</w:delText>
              </w:r>
            </w:del>
            <w:r w:rsidR="005A2FD0" w:rsidRPr="002D1C83">
              <w:t>) Erhvervsdrivende:</w:t>
            </w:r>
            <w:ins w:id="63" w:author="Johan Vestergaard Paulsen" w:date="2025-06-26T14:15:00Z">
              <w:r w:rsidR="005957F2">
                <w:t xml:space="preserve"> Som defineret i </w:t>
              </w:r>
            </w:ins>
            <w:ins w:id="64" w:author="Johan Vestergaard Paulsen" w:date="2025-06-26T14:16:00Z">
              <w:r w:rsidR="005957F2">
                <w:t>markedsovervågnings</w:t>
              </w:r>
            </w:ins>
            <w:ins w:id="65" w:author="Johan Vestergaard Paulsen" w:date="2025-06-26T14:15:00Z">
              <w:r w:rsidR="005957F2">
                <w:t xml:space="preserve">forordningens artikel </w:t>
              </w:r>
            </w:ins>
            <w:ins w:id="66" w:author="Johan Vestergaard Paulsen" w:date="2025-06-26T14:16:00Z">
              <w:r w:rsidR="005957F2">
                <w:t>3</w:t>
              </w:r>
            </w:ins>
            <w:ins w:id="67" w:author="Johan Vestergaard Paulsen" w:date="2025-06-26T14:15:00Z">
              <w:r w:rsidR="005957F2">
                <w:t>, nr. 1</w:t>
              </w:r>
            </w:ins>
            <w:ins w:id="68" w:author="Johan Vestergaard Paulsen" w:date="2025-06-26T14:16:00Z">
              <w:r w:rsidR="005957F2">
                <w:t>3</w:t>
              </w:r>
            </w:ins>
            <w:ins w:id="69" w:author="Johan Vestergaard Paulsen" w:date="2025-06-26T14:15:00Z">
              <w:r w:rsidR="005957F2">
                <w:t>.</w:t>
              </w:r>
            </w:ins>
            <w:r w:rsidR="005A2FD0" w:rsidRPr="002D1C83">
              <w:t xml:space="preserve"> </w:t>
            </w:r>
            <w:del w:id="70" w:author="Johan Vestergaard Paulsen" w:date="2025-06-26T14:15:00Z">
              <w:r w:rsidR="005A2FD0" w:rsidRPr="002D1C83" w:rsidDel="005957F2">
                <w:delText>Fabrikanten, importøren, distributøren, den bemyndigede repræsentant, udbyderen af distributionstjenester eller enhver anden fysisk eller juridisk person, der har forpligtelser i forbindelse med fremstillingen af byggevarer, tilgængeliggørelsen på markedet eller ibrugtagningen af dem.</w:delText>
              </w:r>
            </w:del>
          </w:p>
          <w:p w14:paraId="303DF1DA" w14:textId="77777777" w:rsidR="005A2FD0" w:rsidRPr="002D1C83" w:rsidRDefault="005A2FD0" w:rsidP="005957F2"/>
        </w:tc>
        <w:tc>
          <w:tcPr>
            <w:tcW w:w="4961" w:type="dxa"/>
          </w:tcPr>
          <w:p w14:paraId="5373F61F" w14:textId="1997ED04" w:rsidR="005A2FD0" w:rsidRPr="002D1C83" w:rsidDel="004B58AD" w:rsidRDefault="00500270" w:rsidP="005957F2">
            <w:r>
              <w:t>4</w:t>
            </w:r>
            <w:r w:rsidR="00BB19FD" w:rsidRPr="002D1C83">
              <w:t xml:space="preserve">) Erhvervsdrivende: </w:t>
            </w:r>
            <w:r w:rsidR="005957F2">
              <w:t>Som defineret i 3110/2024-forordningens artikel 3, nr. 9.</w:t>
            </w:r>
          </w:p>
        </w:tc>
        <w:tc>
          <w:tcPr>
            <w:tcW w:w="6804" w:type="dxa"/>
          </w:tcPr>
          <w:p w14:paraId="22B5F51E" w14:textId="22B5E4CE" w:rsidR="005A2FD0" w:rsidRDefault="005A2FD0" w:rsidP="00BF4BB5"/>
        </w:tc>
        <w:tc>
          <w:tcPr>
            <w:tcW w:w="4678" w:type="dxa"/>
          </w:tcPr>
          <w:p w14:paraId="398946A2" w14:textId="6AC7A00E" w:rsidR="005A2FD0" w:rsidRPr="00C864AA" w:rsidRDefault="005A2FD0" w:rsidP="004020BF">
            <w:pPr>
              <w:rPr>
                <w:szCs w:val="20"/>
              </w:rPr>
            </w:pPr>
          </w:p>
        </w:tc>
      </w:tr>
      <w:tr w:rsidR="00513B35" w14:paraId="7D8F8D8F" w14:textId="77777777" w:rsidTr="006E7552">
        <w:tc>
          <w:tcPr>
            <w:tcW w:w="4673" w:type="dxa"/>
          </w:tcPr>
          <w:p w14:paraId="0A9876B9" w14:textId="78C8BD97" w:rsidR="00513B35" w:rsidRDefault="00500270" w:rsidP="00513B35">
            <w:pPr>
              <w:rPr>
                <w:ins w:id="71" w:author="Johan Vestergaard Paulsen" w:date="2025-06-23T15:46:00Z"/>
              </w:rPr>
            </w:pPr>
            <w:ins w:id="72" w:author="Johan Vestergaard Paulsen" w:date="2025-07-14T15:55:00Z">
              <w:r>
                <w:t>5</w:t>
              </w:r>
            </w:ins>
            <w:ins w:id="73" w:author="Johan Vestergaard Paulsen" w:date="2025-05-23T15:12:00Z">
              <w:r w:rsidR="00513B35">
                <w:t xml:space="preserve">) </w:t>
              </w:r>
            </w:ins>
            <w:ins w:id="74" w:author="Johan Vestergaard Paulsen" w:date="2025-05-23T15:13:00Z">
              <w:r w:rsidR="00513B35">
                <w:t>Gøre tilgængelig på markedet: Som defineret i 305/2011-forordningen</w:t>
              </w:r>
            </w:ins>
            <w:ins w:id="75" w:author="Johan Vestergaard Paulsen" w:date="2025-06-23T14:45:00Z">
              <w:r w:rsidR="00513B35">
                <w:t>s artikel 2, nr. 16</w:t>
              </w:r>
            </w:ins>
            <w:ins w:id="76" w:author="Johan Vestergaard Paulsen" w:date="2025-05-23T15:13:00Z">
              <w:r w:rsidR="00513B35">
                <w:t>, med de justeringer</w:t>
              </w:r>
            </w:ins>
            <w:ins w:id="77" w:author="Johan Vestergaard Paulsen" w:date="2025-05-23T15:14:00Z">
              <w:r w:rsidR="00513B35">
                <w:t>,</w:t>
              </w:r>
            </w:ins>
            <w:ins w:id="78" w:author="Johan Vestergaard Paulsen" w:date="2025-05-23T15:13:00Z">
              <w:r w:rsidR="00513B35">
                <w:t xml:space="preserve"> der følg</w:t>
              </w:r>
            </w:ins>
            <w:ins w:id="79" w:author="Johan Vestergaard Paulsen" w:date="2025-05-23T15:14:00Z">
              <w:r w:rsidR="00513B35">
                <w:t>er af markedsovervågningsforordningens artikel 6</w:t>
              </w:r>
            </w:ins>
            <w:ins w:id="80" w:author="Johan Vestergaard Paulsen" w:date="2025-05-27T16:33:00Z">
              <w:r w:rsidR="00513B35">
                <w:t>.</w:t>
              </w:r>
            </w:ins>
          </w:p>
          <w:p w14:paraId="6D879A37" w14:textId="77777777" w:rsidR="00513B35" w:rsidRPr="002D1C83" w:rsidRDefault="00513B35" w:rsidP="004020BF">
            <w:pPr>
              <w:rPr>
                <w:b/>
                <w:bCs/>
              </w:rPr>
            </w:pPr>
          </w:p>
        </w:tc>
        <w:tc>
          <w:tcPr>
            <w:tcW w:w="4961" w:type="dxa"/>
          </w:tcPr>
          <w:p w14:paraId="244E78BE" w14:textId="7DD9E9C4" w:rsidR="00513B35" w:rsidRDefault="00500270" w:rsidP="00513B35">
            <w:r>
              <w:t>5</w:t>
            </w:r>
            <w:r w:rsidR="00513B35" w:rsidRPr="002D1C83">
              <w:t>) </w:t>
            </w:r>
            <w:r w:rsidR="00513B35">
              <w:t>Gøre</w:t>
            </w:r>
            <w:r w:rsidR="00513B35" w:rsidRPr="002D1C83">
              <w:t xml:space="preserve"> tilgængelig</w:t>
            </w:r>
            <w:r w:rsidR="00513B35">
              <w:t xml:space="preserve"> </w:t>
            </w:r>
            <w:r w:rsidR="00513B35" w:rsidRPr="002D1C83">
              <w:t xml:space="preserve">på </w:t>
            </w:r>
            <w:r w:rsidR="00513B35">
              <w:t>m</w:t>
            </w:r>
            <w:r w:rsidR="00513B35" w:rsidRPr="002D1C83">
              <w:t>arked</w:t>
            </w:r>
            <w:r w:rsidR="00513B35">
              <w:t xml:space="preserve">et: </w:t>
            </w:r>
            <w:r w:rsidR="00513B35" w:rsidRPr="00C11779">
              <w:t xml:space="preserve">Som defineret i </w:t>
            </w:r>
            <w:r w:rsidR="00513B35">
              <w:t>2024/3110-forordningens a</w:t>
            </w:r>
            <w:r w:rsidR="00513B35" w:rsidRPr="00C11779">
              <w:t>rt</w:t>
            </w:r>
            <w:r w:rsidR="00513B35">
              <w:t>. 3, nr. 4, med de justeringer, der følger af 2024/3011-forordningens artikel 29.</w:t>
            </w:r>
          </w:p>
          <w:p w14:paraId="0634240C" w14:textId="77777777" w:rsidR="00513B35" w:rsidRPr="002D1C83" w:rsidRDefault="00513B35" w:rsidP="004020BF">
            <w:pPr>
              <w:rPr>
                <w:b/>
                <w:bCs/>
              </w:rPr>
            </w:pPr>
          </w:p>
        </w:tc>
        <w:tc>
          <w:tcPr>
            <w:tcW w:w="6804" w:type="dxa"/>
          </w:tcPr>
          <w:p w14:paraId="66DD09D0" w14:textId="6B498828" w:rsidR="008C7FEF" w:rsidRPr="00BF4BB5" w:rsidRDefault="008C7FEF" w:rsidP="00287A4F">
            <w:pPr>
              <w:rPr>
                <w:i/>
                <w:iCs/>
                <w:u w:val="single"/>
              </w:rPr>
            </w:pPr>
            <w:r w:rsidRPr="00BF4BB5">
              <w:rPr>
                <w:i/>
                <w:iCs/>
                <w:u w:val="single"/>
              </w:rPr>
              <w:t>Begge bekendtgørelser</w:t>
            </w:r>
          </w:p>
          <w:p w14:paraId="3E5AE1C4" w14:textId="29BE547B" w:rsidR="00287A4F" w:rsidRDefault="00287A4F" w:rsidP="00287A4F">
            <w:r>
              <w:t>Der har været nogen tvivl om, hvad der ligger i begrebet ”markedsføring og salg”</w:t>
            </w:r>
            <w:r w:rsidR="008C7FEF">
              <w:t xml:space="preserve"> fra den nuværende bekendtgørelse.</w:t>
            </w:r>
            <w:r>
              <w:t xml:space="preserve"> </w:t>
            </w:r>
            <w:r w:rsidR="008C7FEF">
              <w:t>M</w:t>
            </w:r>
            <w:r>
              <w:t xml:space="preserve">ed en ny definition af </w:t>
            </w:r>
            <w:r w:rsidR="008C7FEF">
              <w:t xml:space="preserve">at </w:t>
            </w:r>
            <w:r>
              <w:t>”gøre tilgængelig på markedet” bringes bekendtgørelsens tekst tættere på forordningens</w:t>
            </w:r>
            <w:r w:rsidR="008C7FEF">
              <w:t xml:space="preserve"> i begge bekendtgørelser</w:t>
            </w:r>
            <w:r>
              <w:t xml:space="preserve">. </w:t>
            </w:r>
          </w:p>
          <w:p w14:paraId="4BCD8319" w14:textId="77777777" w:rsidR="008C7FEF" w:rsidRDefault="008C7FEF" w:rsidP="00287A4F">
            <w:pPr>
              <w:rPr>
                <w:ins w:id="81" w:author="Simone Blomgaard Lauridsen" w:date="2025-07-01T13:36:00Z"/>
              </w:rPr>
            </w:pPr>
          </w:p>
          <w:p w14:paraId="45E681F8" w14:textId="4DB87B01" w:rsidR="00287A4F" w:rsidRDefault="00287A4F" w:rsidP="00287A4F">
            <w:r w:rsidRPr="00282AA4">
              <w:t xml:space="preserve">Det er præciseret i </w:t>
            </w:r>
            <w:r>
              <w:t>markedsovervågnings</w:t>
            </w:r>
            <w:r w:rsidRPr="00282AA4">
              <w:t xml:space="preserve">forordningens artikel </w:t>
            </w:r>
            <w:r>
              <w:t xml:space="preserve">6 (og den </w:t>
            </w:r>
            <w:r w:rsidR="008C7FEF">
              <w:t>reviderede</w:t>
            </w:r>
            <w:r>
              <w:t xml:space="preserve"> byggevareforordnings artikel 29)</w:t>
            </w:r>
            <w:r w:rsidRPr="00282AA4">
              <w:t xml:space="preserve">, at dette også omfatter fjernsalg. Der henvises derfor også til </w:t>
            </w:r>
            <w:r>
              <w:t>disse artikler</w:t>
            </w:r>
            <w:r w:rsidRPr="00282AA4">
              <w:t xml:space="preserve"> i denne </w:t>
            </w:r>
            <w:r>
              <w:t xml:space="preserve">nye </w:t>
            </w:r>
            <w:r w:rsidRPr="00282AA4">
              <w:t>definition.</w:t>
            </w:r>
          </w:p>
          <w:p w14:paraId="4697A21C" w14:textId="3953B1C0" w:rsidR="00287A4F" w:rsidRDefault="00287A4F" w:rsidP="00287A4F">
            <w:r>
              <w:t>Derved benyttes ikke længere begrebet markedsføring og i stedet anvendes forordningens begreber.</w:t>
            </w:r>
          </w:p>
          <w:p w14:paraId="4232F9CB" w14:textId="77777777" w:rsidR="00287A4F" w:rsidRDefault="00287A4F" w:rsidP="00287A4F"/>
          <w:p w14:paraId="774C564C" w14:textId="26065FF2" w:rsidR="00287A4F" w:rsidRDefault="00287A4F" w:rsidP="004020BF">
            <w:r>
              <w:t>Der tilsigtes ingen væsentlig indholdsmæssig ændring med de to nye definitioner.</w:t>
            </w:r>
          </w:p>
          <w:p w14:paraId="1957A1C6" w14:textId="303584E1" w:rsidR="00287A4F" w:rsidRDefault="00287A4F" w:rsidP="004020BF"/>
        </w:tc>
        <w:tc>
          <w:tcPr>
            <w:tcW w:w="4678" w:type="dxa"/>
          </w:tcPr>
          <w:p w14:paraId="51E5F25C" w14:textId="77777777" w:rsidR="00513B35" w:rsidRPr="00C864AA" w:rsidRDefault="00513B35" w:rsidP="004020BF">
            <w:pPr>
              <w:rPr>
                <w:szCs w:val="20"/>
              </w:rPr>
            </w:pPr>
          </w:p>
        </w:tc>
      </w:tr>
      <w:tr w:rsidR="00513B35" w14:paraId="4F4941D2" w14:textId="77777777" w:rsidTr="006E7552">
        <w:tc>
          <w:tcPr>
            <w:tcW w:w="4673" w:type="dxa"/>
          </w:tcPr>
          <w:p w14:paraId="666F7F92" w14:textId="72948F86" w:rsidR="00513B35" w:rsidDel="000D1304" w:rsidRDefault="00513B35" w:rsidP="00513B35">
            <w:pPr>
              <w:rPr>
                <w:del w:id="82" w:author="Johan Vestergaard Paulsen" w:date="2025-06-23T16:32:00Z"/>
              </w:rPr>
            </w:pPr>
            <w:del w:id="83" w:author="Johan Vestergaard Paulsen" w:date="2025-06-23T16:32:00Z">
              <w:r w:rsidRPr="002D1C83" w:rsidDel="000D1304">
                <w:delText xml:space="preserve">10) Bringe i omsætning: </w:delText>
              </w:r>
            </w:del>
            <w:del w:id="84" w:author="Johan Vestergaard Paulsen" w:date="2025-05-23T15:14:00Z">
              <w:r w:rsidRPr="002D1C83" w:rsidDel="00175F51">
                <w:delText>Første tilgængeliggørelse på et marked</w:delText>
              </w:r>
            </w:del>
            <w:del w:id="85" w:author="Johan Vestergaard Paulsen" w:date="2025-06-23T16:32:00Z">
              <w:r w:rsidRPr="002D1C83" w:rsidDel="000D1304">
                <w:delText>.</w:delText>
              </w:r>
            </w:del>
          </w:p>
          <w:p w14:paraId="1268C25F" w14:textId="77777777" w:rsidR="00513B35" w:rsidRPr="002D1C83" w:rsidRDefault="00513B35" w:rsidP="000D1304"/>
        </w:tc>
        <w:tc>
          <w:tcPr>
            <w:tcW w:w="4961" w:type="dxa"/>
          </w:tcPr>
          <w:p w14:paraId="57A2986F" w14:textId="77777777" w:rsidR="00513B35" w:rsidRDefault="00513B35" w:rsidP="000D1304"/>
          <w:p w14:paraId="314F2E94" w14:textId="77777777" w:rsidR="00500270" w:rsidRDefault="00500270" w:rsidP="000D1304"/>
          <w:p w14:paraId="57F57A52" w14:textId="77777777" w:rsidR="00500270" w:rsidRPr="002D1C83" w:rsidRDefault="00500270" w:rsidP="000D1304"/>
        </w:tc>
        <w:tc>
          <w:tcPr>
            <w:tcW w:w="6804" w:type="dxa"/>
          </w:tcPr>
          <w:p w14:paraId="7EBA1A71" w14:textId="33D27C95" w:rsidR="008C7FEF" w:rsidRPr="00BF4BB5" w:rsidRDefault="008C7FEF" w:rsidP="004020BF">
            <w:pPr>
              <w:rPr>
                <w:i/>
                <w:iCs/>
                <w:u w:val="single"/>
              </w:rPr>
            </w:pPr>
            <w:r w:rsidRPr="00BF4BB5">
              <w:rPr>
                <w:i/>
                <w:iCs/>
                <w:u w:val="single"/>
              </w:rPr>
              <w:t>Kolonne 1 – nuværende bekendtgørelse</w:t>
            </w:r>
          </w:p>
          <w:p w14:paraId="5C4617A6" w14:textId="42DB92B5" w:rsidR="00513B35" w:rsidRDefault="00287A4F" w:rsidP="004020BF">
            <w:r>
              <w:t>Bekendtgørelsen omfatter tilgængeliggørelsen af produktet, ikke kun den første tilgængeliggørelse</w:t>
            </w:r>
            <w:r w:rsidR="00BF4BB5">
              <w:t xml:space="preserve"> (at bringe i omsætning)</w:t>
            </w:r>
            <w:r>
              <w:t>. Definitionen er derfor overflødig og slettes.</w:t>
            </w:r>
          </w:p>
          <w:p w14:paraId="574A9F7C" w14:textId="77777777" w:rsidR="00486499" w:rsidRDefault="00486499" w:rsidP="004020BF"/>
          <w:p w14:paraId="47DEF7FC" w14:textId="03B70245" w:rsidR="00486499" w:rsidRPr="00C66C39" w:rsidRDefault="00486499" w:rsidP="00486499">
            <w:pPr>
              <w:rPr>
                <w:i/>
                <w:iCs/>
                <w:u w:val="single"/>
              </w:rPr>
            </w:pPr>
            <w:r w:rsidRPr="00C66C39">
              <w:rPr>
                <w:i/>
                <w:iCs/>
                <w:u w:val="single"/>
              </w:rPr>
              <w:t>Kolonne 2 – ny bekendtgørelse</w:t>
            </w:r>
          </w:p>
          <w:p w14:paraId="0B55717C" w14:textId="4FDC498D" w:rsidR="00486499" w:rsidRDefault="00486499" w:rsidP="00486499">
            <w:r>
              <w:t>Samme forhold gør sig gældende som for kolonne 1.</w:t>
            </w:r>
          </w:p>
          <w:p w14:paraId="7F628463" w14:textId="34514DB1" w:rsidR="00287A4F" w:rsidRDefault="00287A4F" w:rsidP="004020BF"/>
        </w:tc>
        <w:tc>
          <w:tcPr>
            <w:tcW w:w="4678" w:type="dxa"/>
          </w:tcPr>
          <w:p w14:paraId="017DB9B0" w14:textId="77777777" w:rsidR="00513B35" w:rsidRPr="00C864AA" w:rsidRDefault="00513B35" w:rsidP="004020BF">
            <w:pPr>
              <w:rPr>
                <w:szCs w:val="20"/>
              </w:rPr>
            </w:pPr>
          </w:p>
        </w:tc>
      </w:tr>
      <w:tr w:rsidR="004020BF" w14:paraId="310ACE9F" w14:textId="77777777" w:rsidTr="006E7552">
        <w:tc>
          <w:tcPr>
            <w:tcW w:w="4673" w:type="dxa"/>
          </w:tcPr>
          <w:p w14:paraId="65477B4A" w14:textId="21EE8757" w:rsidR="004020BF" w:rsidRPr="002D1C83" w:rsidRDefault="006E7552" w:rsidP="004020BF">
            <w:ins w:id="86" w:author="Johan Vestergaard Paulsen" w:date="2025-08-01T12:54:00Z">
              <w:r>
                <w:t>6</w:t>
              </w:r>
            </w:ins>
            <w:del w:id="87" w:author="Johan Vestergaard Paulsen" w:date="2025-08-01T12:54:00Z">
              <w:r w:rsidR="004020BF" w:rsidRPr="002D1C83" w:rsidDel="006E7552">
                <w:delText>11</w:delText>
              </w:r>
            </w:del>
            <w:r w:rsidR="004020BF" w:rsidRPr="002D1C83">
              <w:t>) Markedsovervågningsforordningen: Europa-Parlamentets og Rådets forordning (EU) 2019/1020 af 20. juni 2019 om markedsovervågning og produktoverensstemmelse og om ændring af direktiv 2004/42/EF og forordning (EF) nr. 765/2008 og (EU) nr. 305/2011</w:t>
            </w:r>
            <w:ins w:id="88" w:author="Johan Vestergaard Paulsen" w:date="2025-05-23T15:06:00Z">
              <w:r w:rsidR="007261A3">
                <w:t>, med senere ændringer</w:t>
              </w:r>
            </w:ins>
            <w:r w:rsidR="004020BF" w:rsidRPr="002D1C83">
              <w:t>.</w:t>
            </w:r>
          </w:p>
          <w:p w14:paraId="3681A7FB" w14:textId="3C7849DB" w:rsidR="00FA1396" w:rsidRDefault="00FA1396" w:rsidP="004020BF">
            <w:pPr>
              <w:rPr>
                <w:ins w:id="89" w:author="Johan Vestergaard Paulsen" w:date="2025-05-23T15:17:00Z"/>
              </w:rPr>
            </w:pPr>
          </w:p>
          <w:p w14:paraId="796E16E4" w14:textId="77777777" w:rsidR="004020BF" w:rsidRPr="002D1C83" w:rsidRDefault="004020BF" w:rsidP="004020BF">
            <w:pPr>
              <w:rPr>
                <w:b/>
                <w:bCs/>
              </w:rPr>
            </w:pPr>
          </w:p>
        </w:tc>
        <w:tc>
          <w:tcPr>
            <w:tcW w:w="4961" w:type="dxa"/>
          </w:tcPr>
          <w:p w14:paraId="4761687E" w14:textId="33E37B46" w:rsidR="004020BF" w:rsidRPr="002D1C83" w:rsidRDefault="00500270" w:rsidP="004020BF">
            <w:r>
              <w:t>6</w:t>
            </w:r>
            <w:r w:rsidR="004020BF" w:rsidRPr="002D1C83">
              <w:t>) Markedsovervågningsforordningen: Europa-Parlamentets og Rådets forordning (EU) 2019/1020 af 20. juni 2019 om markedsovervågning og produktoverensstemmelse og om ændring af direktiv 2004/42/EF og forordning (EF) nr. 765/2008 og (EU) nr. 305/2011</w:t>
            </w:r>
            <w:r w:rsidR="00513B35">
              <w:t>, med senere ændringer</w:t>
            </w:r>
            <w:r w:rsidR="004020BF" w:rsidRPr="002D1C83">
              <w:t>.</w:t>
            </w:r>
          </w:p>
          <w:p w14:paraId="2DD0B746" w14:textId="77777777" w:rsidR="004020BF" w:rsidRDefault="004020BF" w:rsidP="00513B35"/>
          <w:p w14:paraId="496C0A24" w14:textId="77777777" w:rsidR="00500270" w:rsidRDefault="00500270" w:rsidP="00513B35"/>
          <w:p w14:paraId="4CC4D856" w14:textId="77777777" w:rsidR="00500270" w:rsidRDefault="00500270" w:rsidP="00513B35"/>
          <w:p w14:paraId="4C01F6D8" w14:textId="77777777" w:rsidR="00500270" w:rsidRDefault="00500270" w:rsidP="00513B35"/>
          <w:p w14:paraId="785B81FF" w14:textId="77777777" w:rsidR="00500270" w:rsidRDefault="00500270" w:rsidP="00500270"/>
          <w:p w14:paraId="63E9908A" w14:textId="77777777" w:rsidR="00500270" w:rsidRDefault="00500270" w:rsidP="00500270"/>
          <w:p w14:paraId="125AD919" w14:textId="77777777" w:rsidR="00500270" w:rsidRDefault="00500270" w:rsidP="00500270"/>
          <w:p w14:paraId="4BE93F7B" w14:textId="77777777" w:rsidR="00500270" w:rsidRDefault="00500270" w:rsidP="00500270"/>
        </w:tc>
        <w:tc>
          <w:tcPr>
            <w:tcW w:w="6804" w:type="dxa"/>
          </w:tcPr>
          <w:p w14:paraId="68CFCE82" w14:textId="77777777" w:rsidR="004020BF" w:rsidRDefault="004020BF" w:rsidP="004020BF"/>
          <w:p w14:paraId="1FE7F46D" w14:textId="77777777" w:rsidR="008C7FEF" w:rsidRDefault="008C7FEF" w:rsidP="004020BF">
            <w:pPr>
              <w:rPr>
                <w:ins w:id="90" w:author="Simone Blomgaard Lauridsen" w:date="2025-07-01T13:43:00Z"/>
              </w:rPr>
            </w:pPr>
          </w:p>
          <w:p w14:paraId="410CBDC1" w14:textId="77777777" w:rsidR="004020BF" w:rsidRDefault="004020BF" w:rsidP="004020BF">
            <w:pPr>
              <w:rPr>
                <w:ins w:id="91" w:author="Johan Vestergaard Paulsen" w:date="2025-05-28T09:58:00Z"/>
              </w:rPr>
            </w:pPr>
          </w:p>
          <w:p w14:paraId="173DAE1C" w14:textId="77777777" w:rsidR="006E0483" w:rsidRDefault="006E0483" w:rsidP="004020BF"/>
          <w:p w14:paraId="731E6D04" w14:textId="77777777" w:rsidR="006E0483" w:rsidRDefault="006E0483" w:rsidP="006E0483"/>
          <w:p w14:paraId="4E353410" w14:textId="085E1311" w:rsidR="004020BF" w:rsidRDefault="004020BF" w:rsidP="003D5FCC"/>
        </w:tc>
        <w:tc>
          <w:tcPr>
            <w:tcW w:w="4678" w:type="dxa"/>
          </w:tcPr>
          <w:p w14:paraId="6A1B369B" w14:textId="77777777" w:rsidR="004020BF" w:rsidRPr="00C864AA" w:rsidRDefault="004020BF" w:rsidP="004020BF">
            <w:pPr>
              <w:rPr>
                <w:szCs w:val="20"/>
              </w:rPr>
            </w:pPr>
          </w:p>
        </w:tc>
      </w:tr>
      <w:tr w:rsidR="00500270" w14:paraId="0B526AD5" w14:textId="77777777" w:rsidTr="006E7552">
        <w:tc>
          <w:tcPr>
            <w:tcW w:w="4673" w:type="dxa"/>
          </w:tcPr>
          <w:p w14:paraId="40B81A42" w14:textId="29E94F8A" w:rsidR="00500270" w:rsidRPr="002D1C83" w:rsidRDefault="006E7552" w:rsidP="00500270">
            <w:ins w:id="92" w:author="Johan Vestergaard Paulsen" w:date="2025-08-01T12:54:00Z">
              <w:r>
                <w:t>7</w:t>
              </w:r>
            </w:ins>
            <w:del w:id="93" w:author="Johan Vestergaard Paulsen" w:date="2025-08-01T12:54:00Z">
              <w:r w:rsidR="00500270" w:rsidRPr="002D1C83" w:rsidDel="006E7552">
                <w:delText>12</w:delText>
              </w:r>
            </w:del>
            <w:r w:rsidR="00500270" w:rsidRPr="002D1C83">
              <w:t xml:space="preserve">) Udbyder af distributionstjenester: </w:t>
            </w:r>
            <w:ins w:id="94" w:author="Johan Vestergaard Paulsen" w:date="2025-06-23T16:27:00Z">
              <w:r w:rsidR="00500270">
                <w:t>Som defineret i</w:t>
              </w:r>
              <w:r w:rsidR="00500270" w:rsidRPr="002D1C83">
                <w:t xml:space="preserve"> </w:t>
              </w:r>
            </w:ins>
            <w:del w:id="95" w:author="Johan Vestergaard Paulsen" w:date="2025-05-23T15:07:00Z">
              <w:r w:rsidR="00500270" w:rsidRPr="002D1C83" w:rsidDel="007261A3">
                <w:delText>Enhver fysisk eller juridisk person, der som led i erhvervsvirksomhed udbyder mindst to af følgende tjenester: oplagring, emballering, adressering og forsendelse uden at have ejerskab over de pågældende byggevarer, undtagen posttjenester som defineret i artikel 2, nr. 1), i Europa-Parlamentets og Rådets direktiv 97/67/EF (</w:delText>
              </w:r>
              <w:r w:rsidR="00500270" w:rsidRPr="002D1C83" w:rsidDel="007261A3">
                <w:rPr>
                  <w:vertAlign w:val="superscript"/>
                </w:rPr>
                <w:delText>1</w:delText>
              </w:r>
              <w:r w:rsidR="00500270" w:rsidRPr="002D1C83" w:rsidDel="007261A3">
                <w:delText>), pakkeleveringstjenester som defineret i artikel 2, nr. 2), i Europa-Parlamentets og Rådets forordning (EU) 2018/644 (</w:delText>
              </w:r>
              <w:r w:rsidR="00500270" w:rsidRPr="002D1C83" w:rsidDel="007261A3">
                <w:rPr>
                  <w:vertAlign w:val="superscript"/>
                </w:rPr>
                <w:delText>2</w:delText>
              </w:r>
              <w:r w:rsidR="00500270" w:rsidRPr="002D1C83" w:rsidDel="007261A3">
                <w:delText>), og alle andre posttjenester eller godstransporttjenester, jf.</w:delText>
              </w:r>
            </w:del>
            <w:r w:rsidR="00500270" w:rsidRPr="002D1C83">
              <w:t xml:space="preserve"> markedsovervågningsforordningens artikel 3, nr. 11.</w:t>
            </w:r>
          </w:p>
          <w:p w14:paraId="1756C39E" w14:textId="77777777" w:rsidR="00500270" w:rsidRDefault="00500270" w:rsidP="004020BF"/>
        </w:tc>
        <w:tc>
          <w:tcPr>
            <w:tcW w:w="4961" w:type="dxa"/>
          </w:tcPr>
          <w:p w14:paraId="0E3272E1" w14:textId="5AE9B923" w:rsidR="00500270" w:rsidRPr="002D1C83" w:rsidRDefault="00500270" w:rsidP="00500270">
            <w:r>
              <w:t>7</w:t>
            </w:r>
            <w:r w:rsidRPr="002D1C83">
              <w:t xml:space="preserve">) Udbyder af distributionstjenester: </w:t>
            </w:r>
            <w:r>
              <w:t>S</w:t>
            </w:r>
            <w:r w:rsidRPr="00145044">
              <w:t>om defineret i </w:t>
            </w:r>
            <w:r w:rsidRPr="002D1C83">
              <w:t>markedsovervågningsforordningens artikel 3, nr. 11.</w:t>
            </w:r>
          </w:p>
          <w:p w14:paraId="769B5279" w14:textId="77777777" w:rsidR="00500270" w:rsidRDefault="00500270" w:rsidP="004020BF"/>
        </w:tc>
        <w:tc>
          <w:tcPr>
            <w:tcW w:w="6804" w:type="dxa"/>
          </w:tcPr>
          <w:p w14:paraId="3FB7D023" w14:textId="381A40BF" w:rsidR="00500270" w:rsidRPr="008C7FEF" w:rsidRDefault="00500270" w:rsidP="004020BF">
            <w:pPr>
              <w:rPr>
                <w:u w:val="single"/>
              </w:rPr>
            </w:pPr>
          </w:p>
        </w:tc>
        <w:tc>
          <w:tcPr>
            <w:tcW w:w="4678" w:type="dxa"/>
          </w:tcPr>
          <w:p w14:paraId="09B8A303" w14:textId="77777777" w:rsidR="00500270" w:rsidRPr="00C864AA" w:rsidRDefault="00500270" w:rsidP="004020BF">
            <w:pPr>
              <w:rPr>
                <w:szCs w:val="20"/>
              </w:rPr>
            </w:pPr>
          </w:p>
        </w:tc>
      </w:tr>
      <w:tr w:rsidR="00500270" w14:paraId="1C68FD0A" w14:textId="77777777" w:rsidTr="006E7552">
        <w:tc>
          <w:tcPr>
            <w:tcW w:w="4673" w:type="dxa"/>
          </w:tcPr>
          <w:p w14:paraId="49FD362B" w14:textId="57245BBC" w:rsidR="00500270" w:rsidRPr="002D1C83" w:rsidRDefault="006E7552" w:rsidP="00500270">
            <w:ins w:id="96" w:author="Johan Vestergaard Paulsen" w:date="2025-08-01T12:54:00Z">
              <w:r>
                <w:t>8</w:t>
              </w:r>
            </w:ins>
            <w:del w:id="97" w:author="Johan Vestergaard Paulsen" w:date="2025-08-01T12:54:00Z">
              <w:r w:rsidR="00500270" w:rsidRPr="002D1C83" w:rsidDel="006E7552">
                <w:delText>13</w:delText>
              </w:r>
            </w:del>
            <w:r w:rsidR="00500270" w:rsidRPr="002D1C83">
              <w:t xml:space="preserve">) Onlinegrænseflade: </w:t>
            </w:r>
            <w:ins w:id="98" w:author="Johan Vestergaard Paulsen" w:date="2025-05-23T15:15:00Z">
              <w:r w:rsidR="00500270">
                <w:t xml:space="preserve">Som defineret i </w:t>
              </w:r>
            </w:ins>
            <w:del w:id="99" w:author="Johan Vestergaard Paulsen" w:date="2025-05-23T15:15:00Z">
              <w:r w:rsidR="00500270" w:rsidRPr="002D1C83" w:rsidDel="00175F51">
                <w:delText>Enhver form for software, herunder et websted, dele af et websted eller en applikation, der drives af eller på vegne af en erhvervsdrivende, og som giver slutbrugere adgang til den erhvervsdrivendes produkter, jf.</w:delText>
              </w:r>
            </w:del>
            <w:r w:rsidR="00500270" w:rsidRPr="002D1C83">
              <w:t xml:space="preserve"> markedsovervågningsforordningens artikel 3, nr. 15.</w:t>
            </w:r>
          </w:p>
          <w:p w14:paraId="60F753B2" w14:textId="77777777" w:rsidR="00500270" w:rsidRDefault="00500270" w:rsidP="004020BF"/>
        </w:tc>
        <w:tc>
          <w:tcPr>
            <w:tcW w:w="4961" w:type="dxa"/>
          </w:tcPr>
          <w:p w14:paraId="36F98C34" w14:textId="4CD74E98" w:rsidR="00500270" w:rsidRPr="002D1C83" w:rsidRDefault="00500270" w:rsidP="00500270">
            <w:r>
              <w:t>8</w:t>
            </w:r>
            <w:r w:rsidRPr="002D1C83">
              <w:t xml:space="preserve">) Onlinegrænseflade: </w:t>
            </w:r>
            <w:r>
              <w:t>S</w:t>
            </w:r>
            <w:r w:rsidRPr="00145044">
              <w:t>om defineret i</w:t>
            </w:r>
            <w:r>
              <w:t xml:space="preserve"> </w:t>
            </w:r>
            <w:r w:rsidRPr="002D1C83">
              <w:t>markedsovervågningsforordningens artikel 3, nr. 15.</w:t>
            </w:r>
          </w:p>
          <w:p w14:paraId="0B52BB85" w14:textId="77777777" w:rsidR="00500270" w:rsidRDefault="00500270" w:rsidP="004020BF"/>
        </w:tc>
        <w:tc>
          <w:tcPr>
            <w:tcW w:w="6804" w:type="dxa"/>
          </w:tcPr>
          <w:p w14:paraId="7FF08759" w14:textId="7A3810A7" w:rsidR="00500270" w:rsidRPr="008C7FEF" w:rsidRDefault="00500270" w:rsidP="004020BF">
            <w:pPr>
              <w:rPr>
                <w:u w:val="single"/>
              </w:rPr>
            </w:pPr>
          </w:p>
        </w:tc>
        <w:tc>
          <w:tcPr>
            <w:tcW w:w="4678" w:type="dxa"/>
          </w:tcPr>
          <w:p w14:paraId="49855DB6" w14:textId="77777777" w:rsidR="00500270" w:rsidRPr="00C864AA" w:rsidRDefault="00500270" w:rsidP="004020BF">
            <w:pPr>
              <w:rPr>
                <w:szCs w:val="20"/>
              </w:rPr>
            </w:pPr>
          </w:p>
        </w:tc>
      </w:tr>
      <w:tr w:rsidR="00500270" w14:paraId="6F8A146D" w14:textId="77777777" w:rsidTr="006E7552">
        <w:tc>
          <w:tcPr>
            <w:tcW w:w="4673" w:type="dxa"/>
          </w:tcPr>
          <w:p w14:paraId="1D746055" w14:textId="77C420F4" w:rsidR="00500270" w:rsidRDefault="006E7552" w:rsidP="00500270">
            <w:pPr>
              <w:rPr>
                <w:ins w:id="100" w:author="Johan Vestergaard Paulsen" w:date="2025-05-23T16:27:00Z"/>
              </w:rPr>
            </w:pPr>
            <w:ins w:id="101" w:author="Johan Vestergaard Paulsen" w:date="2025-08-01T12:54:00Z">
              <w:r>
                <w:t>9</w:t>
              </w:r>
            </w:ins>
            <w:del w:id="102" w:author="Johan Vestergaard Paulsen" w:date="2025-08-01T12:54:00Z">
              <w:r w:rsidR="00500270" w:rsidRPr="002D1C83" w:rsidDel="006E7552">
                <w:delText>14</w:delText>
              </w:r>
            </w:del>
            <w:r w:rsidR="00500270" w:rsidRPr="002D1C83">
              <w:t xml:space="preserve">) Byggevare, der udgør en alvorlig risiko: </w:t>
            </w:r>
            <w:ins w:id="103" w:author="Johan Vestergaard Paulsen" w:date="2025-06-23T16:27:00Z">
              <w:r w:rsidR="00500270">
                <w:t>Som defineret i</w:t>
              </w:r>
              <w:r w:rsidR="00500270" w:rsidRPr="002D1C83">
                <w:t xml:space="preserve"> </w:t>
              </w:r>
            </w:ins>
            <w:del w:id="104" w:author="Johan Vestergaard Paulsen" w:date="2025-05-23T15:16:00Z">
              <w:r w:rsidR="00500270" w:rsidRPr="002D1C83" w:rsidDel="00175F51">
                <w:delText>En byggevare, der udgør en risiko, og for hvilket — på grundlag af en risikovurdering og under hensyntagen til varens normale og forventede anvendelse — en kombination af sandsynligheden for, at en fare forårsager skade, og skadens sværhedsgrad anses for at kræve hurtig indgriben fra markedsovervågningsmyndighederne, herunder tilfælde, hvor virkningerne af risikoen ikke viser sig umiddelbart, jf.</w:delText>
              </w:r>
            </w:del>
            <w:r w:rsidR="00500270" w:rsidRPr="002D1C83">
              <w:t xml:space="preserve"> markedsovervågningsforordningens artikel 3, nr. 20.</w:t>
            </w:r>
          </w:p>
          <w:p w14:paraId="297CBE21" w14:textId="77777777" w:rsidR="00500270" w:rsidRDefault="00500270" w:rsidP="004020BF"/>
        </w:tc>
        <w:tc>
          <w:tcPr>
            <w:tcW w:w="4961" w:type="dxa"/>
          </w:tcPr>
          <w:p w14:paraId="4CADCD5A" w14:textId="3D4830C8" w:rsidR="00500270" w:rsidRDefault="00500270" w:rsidP="00500270">
            <w:r>
              <w:t>9</w:t>
            </w:r>
            <w:r w:rsidRPr="002D1C83">
              <w:t>) Byggevare, der udgør en alvorlig risiko:</w:t>
            </w:r>
            <w:r>
              <w:t xml:space="preserve"> S</w:t>
            </w:r>
            <w:r w:rsidRPr="00145044">
              <w:t>om defineret i</w:t>
            </w:r>
            <w:r w:rsidRPr="002D1C83" w:rsidDel="000C7117">
              <w:t xml:space="preserve"> </w:t>
            </w:r>
            <w:r w:rsidRPr="002D1C83">
              <w:t>markedsovervågningsforordningens artikel 3, nr. 20.</w:t>
            </w:r>
          </w:p>
          <w:p w14:paraId="3196BFEC" w14:textId="77777777" w:rsidR="00500270" w:rsidRDefault="00500270" w:rsidP="004020BF"/>
        </w:tc>
        <w:tc>
          <w:tcPr>
            <w:tcW w:w="6804" w:type="dxa"/>
          </w:tcPr>
          <w:p w14:paraId="6BDF1732" w14:textId="08D869D3" w:rsidR="00BF4BB5" w:rsidRPr="00C66C39" w:rsidRDefault="00BF4BB5" w:rsidP="00BF4BB5">
            <w:pPr>
              <w:rPr>
                <w:i/>
                <w:iCs/>
                <w:u w:val="single"/>
              </w:rPr>
            </w:pPr>
            <w:r w:rsidRPr="00C66C39">
              <w:rPr>
                <w:i/>
                <w:iCs/>
                <w:u w:val="single"/>
              </w:rPr>
              <w:t>Begge bekendtgørelser</w:t>
            </w:r>
          </w:p>
          <w:p w14:paraId="014927D9" w14:textId="06A541BB" w:rsidR="00BF4BB5" w:rsidRDefault="00BF4BB5" w:rsidP="00BF4BB5">
            <w:r>
              <w:t xml:space="preserve">Varer der udgør ikke-alvorlig ”risiko”, og de beføjelser, som markedsovervågningsmyndigheden har, er direkte reguleret i den reviderede byggevareforordning og behøver derfor ikke nævnes i bekendtgørelserne. </w:t>
            </w:r>
          </w:p>
          <w:p w14:paraId="6E8A54C5" w14:textId="77777777" w:rsidR="00BF4BB5" w:rsidRDefault="00BF4BB5" w:rsidP="00BF4BB5"/>
          <w:p w14:paraId="7F4D8298" w14:textId="5E055733" w:rsidR="00500270" w:rsidRPr="008C7FEF" w:rsidRDefault="00BF4BB5" w:rsidP="004020BF">
            <w:pPr>
              <w:rPr>
                <w:u w:val="single"/>
              </w:rPr>
            </w:pPr>
            <w:r>
              <w:t>Varer, der udgør ”alvorlig risiko”, er fortsat omfattet af markedsovervågningsforordningen, som indeholder et direktiv om de beføjelser, som markedsovervågningsmyndigheden skal have, og derfor beskrives disse beføjelser i bekendtgørelserne.</w:t>
            </w:r>
          </w:p>
        </w:tc>
        <w:tc>
          <w:tcPr>
            <w:tcW w:w="4678" w:type="dxa"/>
          </w:tcPr>
          <w:p w14:paraId="5B97F475" w14:textId="77777777" w:rsidR="00500270" w:rsidRPr="00C864AA" w:rsidRDefault="00500270" w:rsidP="004020BF">
            <w:pPr>
              <w:rPr>
                <w:szCs w:val="20"/>
              </w:rPr>
            </w:pPr>
          </w:p>
        </w:tc>
      </w:tr>
      <w:tr w:rsidR="00500270" w14:paraId="21673FD7" w14:textId="77777777" w:rsidTr="006E7552">
        <w:tc>
          <w:tcPr>
            <w:tcW w:w="4673" w:type="dxa"/>
          </w:tcPr>
          <w:p w14:paraId="2A250656" w14:textId="77777777" w:rsidR="00500270" w:rsidRDefault="00500270" w:rsidP="004020BF"/>
        </w:tc>
        <w:tc>
          <w:tcPr>
            <w:tcW w:w="4961" w:type="dxa"/>
          </w:tcPr>
          <w:p w14:paraId="306F57C2" w14:textId="0DEF1AB8" w:rsidR="00500270" w:rsidRDefault="00500270" w:rsidP="00500270">
            <w:r>
              <w:t>10</w:t>
            </w:r>
            <w:r w:rsidRPr="002D1C83">
              <w:t xml:space="preserve">) Europæisk teknisk vurdering: </w:t>
            </w:r>
            <w:r w:rsidRPr="00C11779">
              <w:t>Som defineret i 2024</w:t>
            </w:r>
            <w:r>
              <w:t>/3110</w:t>
            </w:r>
            <w:r w:rsidRPr="00C11779">
              <w:t>-forordningen</w:t>
            </w:r>
            <w:r>
              <w:t>s art. 2, nr. 19</w:t>
            </w:r>
            <w:r w:rsidRPr="002D1C83">
              <w:t>.</w:t>
            </w:r>
          </w:p>
          <w:p w14:paraId="6970E10A" w14:textId="77777777" w:rsidR="00500270" w:rsidRDefault="00500270" w:rsidP="004020BF"/>
        </w:tc>
        <w:tc>
          <w:tcPr>
            <w:tcW w:w="6804" w:type="dxa"/>
          </w:tcPr>
          <w:p w14:paraId="15AD6261" w14:textId="77777777" w:rsidR="00BF4BB5" w:rsidRPr="008D1076" w:rsidRDefault="00BF4BB5" w:rsidP="00BF4BB5">
            <w:pPr>
              <w:rPr>
                <w:i/>
                <w:iCs/>
                <w:u w:val="single"/>
              </w:rPr>
            </w:pPr>
            <w:r w:rsidRPr="008D1076">
              <w:rPr>
                <w:i/>
                <w:iCs/>
                <w:u w:val="single"/>
              </w:rPr>
              <w:t>Begge bekendtgørelser</w:t>
            </w:r>
          </w:p>
          <w:p w14:paraId="22E77334" w14:textId="3FFB0BC1" w:rsidR="00500270" w:rsidRDefault="00BF4BB5" w:rsidP="00BF4BB5">
            <w:r>
              <w:t>Definitionen af europæisk teknisk vurdering er kun relevant for så vidt angår den reviderede forordning, da de eksisterende ETA’er fortsætter som værende omfattet af den reviderede forordning</w:t>
            </w:r>
            <w:r w:rsidR="00B57A30">
              <w:t xml:space="preserve"> Definitionen slettes derfor fra den nuværende bekendtgørelse og introduceres i den nye bekendtgørelse.</w:t>
            </w:r>
          </w:p>
          <w:p w14:paraId="2A7627A2" w14:textId="24DCE2BC" w:rsidR="00415296" w:rsidRPr="008C7FEF" w:rsidRDefault="00415296" w:rsidP="00BF4BB5">
            <w:pPr>
              <w:rPr>
                <w:u w:val="single"/>
              </w:rPr>
            </w:pPr>
          </w:p>
        </w:tc>
        <w:tc>
          <w:tcPr>
            <w:tcW w:w="4678" w:type="dxa"/>
          </w:tcPr>
          <w:p w14:paraId="11DB3404" w14:textId="77777777" w:rsidR="00500270" w:rsidRPr="00C864AA" w:rsidRDefault="00500270" w:rsidP="004020BF">
            <w:pPr>
              <w:rPr>
                <w:szCs w:val="20"/>
              </w:rPr>
            </w:pPr>
          </w:p>
        </w:tc>
      </w:tr>
      <w:tr w:rsidR="00500270" w14:paraId="7070CBB2" w14:textId="77777777" w:rsidTr="006E7552">
        <w:tc>
          <w:tcPr>
            <w:tcW w:w="4673" w:type="dxa"/>
          </w:tcPr>
          <w:p w14:paraId="09150BBA" w14:textId="77777777" w:rsidR="00500270" w:rsidRDefault="00500270" w:rsidP="004020BF"/>
        </w:tc>
        <w:tc>
          <w:tcPr>
            <w:tcW w:w="4961" w:type="dxa"/>
          </w:tcPr>
          <w:p w14:paraId="1A2351AB" w14:textId="794CDAF4" w:rsidR="00500270" w:rsidRDefault="00500270" w:rsidP="00500270">
            <w:r>
              <w:t xml:space="preserve">11) Harmoniseret teknisk specifikation: </w:t>
            </w:r>
            <w:r w:rsidRPr="00C11779">
              <w:t>Som defineret i 2024</w:t>
            </w:r>
            <w:r>
              <w:t>/3110</w:t>
            </w:r>
            <w:r w:rsidRPr="00C11779">
              <w:t>-forordningen</w:t>
            </w:r>
            <w:r>
              <w:t>s art. 3, nr. 19.</w:t>
            </w:r>
          </w:p>
          <w:p w14:paraId="076F8E4E" w14:textId="77777777" w:rsidR="00500270" w:rsidRDefault="00500270" w:rsidP="004020BF"/>
        </w:tc>
        <w:tc>
          <w:tcPr>
            <w:tcW w:w="6804" w:type="dxa"/>
          </w:tcPr>
          <w:p w14:paraId="0F2E0B13" w14:textId="248B27C9" w:rsidR="00C66C39" w:rsidRPr="00C66C39" w:rsidRDefault="00C66C39" w:rsidP="00C66C39">
            <w:pPr>
              <w:rPr>
                <w:i/>
                <w:iCs/>
                <w:u w:val="single"/>
              </w:rPr>
            </w:pPr>
            <w:r w:rsidRPr="00C66C39">
              <w:rPr>
                <w:i/>
                <w:iCs/>
                <w:u w:val="single"/>
              </w:rPr>
              <w:t xml:space="preserve">Kolonne 1 – </w:t>
            </w:r>
            <w:r>
              <w:rPr>
                <w:i/>
                <w:iCs/>
                <w:u w:val="single"/>
              </w:rPr>
              <w:t>n</w:t>
            </w:r>
            <w:r w:rsidRPr="00C66C39">
              <w:rPr>
                <w:i/>
                <w:iCs/>
                <w:u w:val="single"/>
              </w:rPr>
              <w:t>uværende bekendtgørelse</w:t>
            </w:r>
          </w:p>
          <w:p w14:paraId="14998240" w14:textId="305C4812" w:rsidR="00C66C39" w:rsidRPr="00C66C39" w:rsidRDefault="00C66C39" w:rsidP="00BF4BB5">
            <w:r w:rsidRPr="00C66C39">
              <w:t>Ikke relevant.</w:t>
            </w:r>
          </w:p>
          <w:p w14:paraId="2F9BE3D3" w14:textId="77777777" w:rsidR="00C66C39" w:rsidRDefault="00C66C39" w:rsidP="00BF4BB5">
            <w:pPr>
              <w:rPr>
                <w:i/>
                <w:iCs/>
                <w:u w:val="single"/>
              </w:rPr>
            </w:pPr>
          </w:p>
          <w:p w14:paraId="73A4D694" w14:textId="487C8A9C" w:rsidR="00BF4BB5" w:rsidRPr="00500270" w:rsidRDefault="00BF4BB5" w:rsidP="00BF4BB5">
            <w:pPr>
              <w:rPr>
                <w:i/>
                <w:iCs/>
                <w:u w:val="single"/>
              </w:rPr>
            </w:pPr>
            <w:r w:rsidRPr="00500270">
              <w:rPr>
                <w:i/>
                <w:iCs/>
                <w:u w:val="single"/>
              </w:rPr>
              <w:t>Kolonne 2 – ny bekendtgørelse</w:t>
            </w:r>
          </w:p>
          <w:p w14:paraId="717B92DD" w14:textId="1B5EB2AF" w:rsidR="00500270" w:rsidRDefault="00BF4BB5" w:rsidP="00BF4BB5">
            <w:r>
              <w:t>I den reviderede forordning kan der fastsættes krav om ydeevnedeklaration i andre typer af tekniske specifikationer end de harmoniserede (ydeevne-)standarder. Derfor er denne definition tilføjet.</w:t>
            </w:r>
          </w:p>
          <w:p w14:paraId="55D3BFC4" w14:textId="77777777" w:rsidR="00486499" w:rsidRDefault="00486499" w:rsidP="00BF4BB5"/>
          <w:p w14:paraId="5DB2EE7F" w14:textId="15C8F45D" w:rsidR="00BF4BB5" w:rsidRPr="008C7FEF" w:rsidRDefault="00BF4BB5" w:rsidP="00C66C39">
            <w:pPr>
              <w:rPr>
                <w:u w:val="single"/>
              </w:rPr>
            </w:pPr>
          </w:p>
        </w:tc>
        <w:tc>
          <w:tcPr>
            <w:tcW w:w="4678" w:type="dxa"/>
          </w:tcPr>
          <w:p w14:paraId="347465C3" w14:textId="77777777" w:rsidR="00500270" w:rsidRPr="00C864AA" w:rsidRDefault="00500270" w:rsidP="004020BF">
            <w:pPr>
              <w:rPr>
                <w:szCs w:val="20"/>
              </w:rPr>
            </w:pPr>
          </w:p>
        </w:tc>
      </w:tr>
      <w:tr w:rsidR="004020BF" w14:paraId="363CB9F1" w14:textId="77777777" w:rsidTr="006E7552">
        <w:tc>
          <w:tcPr>
            <w:tcW w:w="4673" w:type="dxa"/>
          </w:tcPr>
          <w:p w14:paraId="729EEA71" w14:textId="77777777" w:rsidR="005A5175" w:rsidRPr="002D1C83" w:rsidRDefault="005A5175" w:rsidP="005A5175">
            <w:r w:rsidRPr="002D1C83">
              <w:t>Kapitel 2</w:t>
            </w:r>
          </w:p>
          <w:p w14:paraId="5594F7C5" w14:textId="2629EE07" w:rsidR="005A5175" w:rsidRPr="002D1C83" w:rsidRDefault="005A5175" w:rsidP="005A5175">
            <w:pPr>
              <w:rPr>
                <w:i/>
                <w:iCs/>
              </w:rPr>
            </w:pPr>
            <w:r w:rsidRPr="002D1C83">
              <w:rPr>
                <w:i/>
                <w:iCs/>
              </w:rPr>
              <w:t>Markedsføring</w:t>
            </w:r>
            <w:del w:id="105" w:author="Johan Vestergaard Paulsen" w:date="2025-06-25T14:48:00Z">
              <w:r w:rsidRPr="002D1C83" w:rsidDel="00866F21">
                <w:rPr>
                  <w:i/>
                  <w:iCs/>
                </w:rPr>
                <w:delText xml:space="preserve"> og salg</w:delText>
              </w:r>
            </w:del>
          </w:p>
          <w:p w14:paraId="05061539" w14:textId="77777777" w:rsidR="004020BF" w:rsidRDefault="004020BF" w:rsidP="00FA1396"/>
        </w:tc>
        <w:tc>
          <w:tcPr>
            <w:tcW w:w="4961" w:type="dxa"/>
          </w:tcPr>
          <w:p w14:paraId="4217525C" w14:textId="77777777" w:rsidR="00866F21" w:rsidRPr="002D1C83" w:rsidRDefault="00866F21" w:rsidP="00866F21">
            <w:r w:rsidRPr="002D1C83">
              <w:t>Kapitel 2</w:t>
            </w:r>
          </w:p>
          <w:p w14:paraId="13BF6399" w14:textId="78078CDC" w:rsidR="00866F21" w:rsidRPr="002D1C83" w:rsidRDefault="00866F21" w:rsidP="00866F21">
            <w:pPr>
              <w:rPr>
                <w:i/>
                <w:iCs/>
              </w:rPr>
            </w:pPr>
            <w:r w:rsidRPr="002D1C83">
              <w:rPr>
                <w:i/>
                <w:iCs/>
              </w:rPr>
              <w:t>Markedsføring</w:t>
            </w:r>
          </w:p>
          <w:p w14:paraId="06A57C56" w14:textId="0F7134DF" w:rsidR="004020BF" w:rsidRDefault="004020BF" w:rsidP="004020BF"/>
        </w:tc>
        <w:tc>
          <w:tcPr>
            <w:tcW w:w="6804" w:type="dxa"/>
          </w:tcPr>
          <w:p w14:paraId="75E8A304" w14:textId="77777777" w:rsidR="004020BF" w:rsidRDefault="004020BF" w:rsidP="004020BF"/>
          <w:p w14:paraId="159FA92A" w14:textId="3B04086D" w:rsidR="004020BF" w:rsidRDefault="004020BF" w:rsidP="004020BF"/>
        </w:tc>
        <w:tc>
          <w:tcPr>
            <w:tcW w:w="4678" w:type="dxa"/>
          </w:tcPr>
          <w:p w14:paraId="29297365" w14:textId="73E21D0B" w:rsidR="004020BF" w:rsidRPr="00C864AA" w:rsidRDefault="004020BF" w:rsidP="004020BF">
            <w:pPr>
              <w:rPr>
                <w:szCs w:val="20"/>
              </w:rPr>
            </w:pPr>
          </w:p>
        </w:tc>
      </w:tr>
      <w:tr w:rsidR="004020BF" w14:paraId="7F2FF97E" w14:textId="77777777" w:rsidTr="006E7552">
        <w:tc>
          <w:tcPr>
            <w:tcW w:w="4673" w:type="dxa"/>
          </w:tcPr>
          <w:p w14:paraId="52BF9CD4" w14:textId="68E1D926" w:rsidR="000B25E8" w:rsidRDefault="004020BF" w:rsidP="00FA1396">
            <w:pPr>
              <w:rPr>
                <w:ins w:id="106" w:author="Johan Vestergaard Paulsen" w:date="2025-06-25T19:08:00Z"/>
              </w:rPr>
            </w:pPr>
            <w:r w:rsidRPr="00390F65">
              <w:rPr>
                <w:b/>
                <w:bCs/>
              </w:rPr>
              <w:t>§ 3.</w:t>
            </w:r>
            <w:r w:rsidRPr="00390F65">
              <w:t> </w:t>
            </w:r>
            <w:ins w:id="107" w:author="Johan Vestergaard Paulsen" w:date="2025-06-25T19:08:00Z">
              <w:r w:rsidR="000B25E8">
                <w:t>Hvis en byggevare er omfattet af krav om ydeevnedeklaration og CE-</w:t>
              </w:r>
            </w:ins>
            <w:ins w:id="108" w:author="Johan Vestergaard Paulsen" w:date="2025-06-25T19:09:00Z">
              <w:r w:rsidR="000B25E8">
                <w:t xml:space="preserve">mærkning ifølge </w:t>
              </w:r>
              <w:r w:rsidR="0033485F">
                <w:t xml:space="preserve">305/2011-forordningen, må erhvervsdrivende kun gøre byggevaren tilgængelig på markedet, hvis byggevaren overholder </w:t>
              </w:r>
            </w:ins>
            <w:ins w:id="109" w:author="Johan Vestergaard Paulsen" w:date="2025-06-25T19:10:00Z">
              <w:r w:rsidR="0033485F">
                <w:t xml:space="preserve">disse </w:t>
              </w:r>
            </w:ins>
            <w:ins w:id="110" w:author="Johan Vestergaard Paulsen" w:date="2025-06-25T19:09:00Z">
              <w:r w:rsidR="0033485F">
                <w:t>krav</w:t>
              </w:r>
            </w:ins>
            <w:ins w:id="111" w:author="Johan Vestergaard Paulsen" w:date="2025-06-25T19:11:00Z">
              <w:r w:rsidR="0033485F">
                <w:t xml:space="preserve"> samt forordningens øvrige krav</w:t>
              </w:r>
            </w:ins>
            <w:ins w:id="112" w:author="Johan Vestergaard Paulsen" w:date="2025-06-25T19:27:00Z">
              <w:r w:rsidR="006C3261">
                <w:t>, herunder</w:t>
              </w:r>
            </w:ins>
            <w:ins w:id="113" w:author="Johan Vestergaard Paulsen" w:date="2025-06-25T19:11:00Z">
              <w:r w:rsidR="0033485F">
                <w:t xml:space="preserve"> om brugsanvisning og sikkerhedsinformation</w:t>
              </w:r>
            </w:ins>
            <w:ins w:id="114" w:author="Johan Vestergaard Paulsen" w:date="2025-06-25T19:09:00Z">
              <w:r w:rsidR="0033485F">
                <w:t>.</w:t>
              </w:r>
            </w:ins>
          </w:p>
          <w:p w14:paraId="3C0537EA" w14:textId="5524DF22" w:rsidR="000B25E8" w:rsidRPr="00390F65" w:rsidDel="0033485F" w:rsidRDefault="004020BF" w:rsidP="00FA1396">
            <w:pPr>
              <w:rPr>
                <w:del w:id="115" w:author="Johan Vestergaard Paulsen" w:date="2025-06-25T19:09:00Z"/>
              </w:rPr>
            </w:pPr>
            <w:del w:id="116" w:author="Johan Vestergaard Paulsen" w:date="2025-06-25T19:09:00Z">
              <w:r w:rsidRPr="00390F65" w:rsidDel="0033485F">
                <w:delText>Erhvervsdrivende må kun markedsføre eller sælge byggevarer, hvis følgende betingelser er opfyldt, jf. dog § 4:</w:delText>
              </w:r>
            </w:del>
          </w:p>
          <w:p w14:paraId="30FC6187" w14:textId="5639BA49" w:rsidR="004020BF" w:rsidRPr="00746CDB" w:rsidDel="0033485F" w:rsidRDefault="004020BF" w:rsidP="00FA1396">
            <w:pPr>
              <w:rPr>
                <w:del w:id="117" w:author="Johan Vestergaard Paulsen" w:date="2025-06-25T19:09:00Z"/>
              </w:rPr>
            </w:pPr>
            <w:del w:id="118" w:author="Johan Vestergaard Paulsen" w:date="2025-06-25T19:09:00Z">
              <w:r w:rsidRPr="00390F65" w:rsidDel="0033485F">
                <w:delText>1) </w:delText>
              </w:r>
              <w:r w:rsidRPr="00746CDB" w:rsidDel="0033485F">
                <w:delText>Byggevaren er egnet til den anvendelse, den markedsføres eller sælges til.</w:delText>
              </w:r>
            </w:del>
          </w:p>
          <w:p w14:paraId="5D363D46" w14:textId="4361F746" w:rsidR="004020BF" w:rsidRPr="00746CDB" w:rsidDel="0033485F" w:rsidRDefault="004020BF" w:rsidP="004020BF">
            <w:pPr>
              <w:rPr>
                <w:del w:id="119" w:author="Johan Vestergaard Paulsen" w:date="2025-06-25T19:09:00Z"/>
              </w:rPr>
            </w:pPr>
            <w:del w:id="120" w:author="Johan Vestergaard Paulsen" w:date="2025-06-25T19:09:00Z">
              <w:r w:rsidRPr="00746CDB" w:rsidDel="0033485F">
                <w:delText>2) Byggevaren opfylder kravene fastsat i</w:delText>
              </w:r>
            </w:del>
          </w:p>
          <w:p w14:paraId="04D9A058" w14:textId="0362BB3C" w:rsidR="004020BF" w:rsidRPr="00746CDB" w:rsidDel="0033485F" w:rsidRDefault="004020BF" w:rsidP="004020BF">
            <w:pPr>
              <w:rPr>
                <w:del w:id="121" w:author="Johan Vestergaard Paulsen" w:date="2025-06-25T19:09:00Z"/>
              </w:rPr>
            </w:pPr>
            <w:del w:id="122" w:author="Johan Vestergaard Paulsen" w:date="2025-06-25T19:09:00Z">
              <w:r w:rsidRPr="00746CDB" w:rsidDel="0033485F">
                <w:delText>a) en harmoniseret standard eller en europæisk teknisk vurdering eller, hvis sådanne ikke findes, eller</w:delText>
              </w:r>
            </w:del>
          </w:p>
          <w:p w14:paraId="2BE8F163" w14:textId="1EE2DECC" w:rsidR="004020BF" w:rsidRPr="00390F65" w:rsidDel="0033485F" w:rsidRDefault="004020BF" w:rsidP="004020BF">
            <w:pPr>
              <w:rPr>
                <w:del w:id="123" w:author="Johan Vestergaard Paulsen" w:date="2025-06-25T19:09:00Z"/>
              </w:rPr>
            </w:pPr>
            <w:del w:id="124" w:author="Johan Vestergaard Paulsen" w:date="2025-06-25T19:09:00Z">
              <w:r w:rsidRPr="00746CDB" w:rsidDel="0033485F">
                <w:delText>b) en dansk standard, godkendelse eller mærkning, eller en standard, godkendelse eller mærkning i et andet</w:delText>
              </w:r>
              <w:r w:rsidRPr="00390F65" w:rsidDel="0033485F">
                <w:delText xml:space="preserve"> EU- eller EØS-land, der opfylder kravene på samme niveau som den danske standard, godkendelse eller mærkning.</w:delText>
              </w:r>
            </w:del>
          </w:p>
          <w:p w14:paraId="22813D41" w14:textId="49C02164" w:rsidR="004020BF" w:rsidRPr="00390F65" w:rsidDel="0033485F" w:rsidRDefault="004020BF" w:rsidP="004020BF">
            <w:pPr>
              <w:rPr>
                <w:del w:id="125" w:author="Johan Vestergaard Paulsen" w:date="2025-06-25T19:09:00Z"/>
              </w:rPr>
            </w:pPr>
            <w:del w:id="126" w:author="Johan Vestergaard Paulsen" w:date="2025-06-25T19:09:00Z">
              <w:r w:rsidRPr="00390F65" w:rsidDel="0033485F">
                <w:delText>3) De i nr. 2, litra a, nævnte byggevarer skal tillige opfylde byggevareforordningens øvrige krav til markedsføring og salg af byggevarer, herunder til ydeevnedeklaration og CE-mærkning</w:delText>
              </w:r>
            </w:del>
          </w:p>
          <w:p w14:paraId="346932AF" w14:textId="1D1CEB00" w:rsidR="004020BF" w:rsidRPr="00390F65" w:rsidDel="00EF56C1" w:rsidRDefault="004020BF" w:rsidP="009D28DF">
            <w:del w:id="127" w:author="Johan Vestergaard Paulsen" w:date="2025-06-25T19:09:00Z">
              <w:r w:rsidRPr="00390F65" w:rsidDel="0033485F">
                <w:rPr>
                  <w:i/>
                  <w:iCs/>
                </w:rPr>
                <w:delText>Stk. 2.</w:delText>
              </w:r>
              <w:r w:rsidRPr="00390F65" w:rsidDel="0033485F">
                <w:delText> Erhvervsdrivende skal i forbindelse med markedsføring og salg efter stk. 1 gøre opmærksom på, at en byggevare kun må anvendes i en bygning eller et anlægsarbejde, hvis den tillige opfylder eventuelle yderligere krav i anden lovgivning, som er fastsat for den anvendelse, byggevaren er bestemt til.</w:delText>
              </w:r>
            </w:del>
          </w:p>
        </w:tc>
        <w:tc>
          <w:tcPr>
            <w:tcW w:w="4961" w:type="dxa"/>
          </w:tcPr>
          <w:p w14:paraId="0EA02CEC" w14:textId="03AD9117" w:rsidR="0033485F" w:rsidRDefault="000B25E8" w:rsidP="0033485F">
            <w:r w:rsidRPr="00390F65">
              <w:rPr>
                <w:b/>
                <w:bCs/>
              </w:rPr>
              <w:t>§ 3.</w:t>
            </w:r>
            <w:r w:rsidRPr="00390F65">
              <w:t> </w:t>
            </w:r>
            <w:r w:rsidR="0033485F">
              <w:t>Hvis en byggevare er omfattet af krav om ydeevnedeklaration og CE-mærkning ifølge 3110/2024-forordningen, må erhvervsdrivende kun gøre byggevaren tilgængelig på markedet, hvis byggevaren overholder disse krav samt forordningens øvrige krav</w:t>
            </w:r>
            <w:r w:rsidR="006C3261">
              <w:t>, herunder</w:t>
            </w:r>
            <w:r w:rsidR="0033485F">
              <w:t xml:space="preserve"> om generelle produktoplysninger, brugsanvisning og sikkerhedsinformation</w:t>
            </w:r>
            <w:r w:rsidR="006C3261">
              <w:t xml:space="preserve">, samt </w:t>
            </w:r>
            <w:r w:rsidR="0033485F">
              <w:t>produktkrav</w:t>
            </w:r>
            <w:r w:rsidR="006C3261">
              <w:t xml:space="preserve"> hvor sådanne er fastsat</w:t>
            </w:r>
            <w:r w:rsidR="0033485F">
              <w:t>.</w:t>
            </w:r>
          </w:p>
          <w:p w14:paraId="28F89848" w14:textId="0769A7D7" w:rsidR="004020BF" w:rsidRDefault="004020BF" w:rsidP="004020BF"/>
          <w:p w14:paraId="52EB66EB" w14:textId="77777777" w:rsidR="000B25E8" w:rsidRDefault="000B25E8" w:rsidP="004020BF"/>
          <w:p w14:paraId="52B61AA2" w14:textId="4AD26C30" w:rsidR="00972C49" w:rsidRDefault="00972C49" w:rsidP="004020BF"/>
        </w:tc>
        <w:tc>
          <w:tcPr>
            <w:tcW w:w="6804" w:type="dxa"/>
          </w:tcPr>
          <w:p w14:paraId="13352C90" w14:textId="5336D6D0" w:rsidR="00FB16DE" w:rsidRPr="00415296" w:rsidRDefault="00FB16DE" w:rsidP="00887A03">
            <w:pPr>
              <w:rPr>
                <w:i/>
                <w:iCs/>
                <w:u w:val="single"/>
              </w:rPr>
            </w:pPr>
            <w:r w:rsidRPr="00415296">
              <w:rPr>
                <w:i/>
                <w:iCs/>
                <w:u w:val="single"/>
              </w:rPr>
              <w:t>Kolonne 1 – nuværende bekendtgørelse</w:t>
            </w:r>
          </w:p>
          <w:p w14:paraId="09FC92A3" w14:textId="0DE3ED7F" w:rsidR="00C543D7" w:rsidRDefault="00887A03" w:rsidP="00887A03">
            <w:r>
              <w:t xml:space="preserve">I stedet for </w:t>
            </w:r>
            <w:r w:rsidR="00FB16DE">
              <w:t xml:space="preserve">et </w:t>
            </w:r>
            <w:r>
              <w:t>kapit</w:t>
            </w:r>
            <w:r w:rsidR="00FB16DE">
              <w:t>el</w:t>
            </w:r>
            <w:r>
              <w:t xml:space="preserve"> om markedsføring og salg</w:t>
            </w:r>
            <w:r w:rsidR="00FB16DE">
              <w:t>, omskrives § 3 til</w:t>
            </w:r>
            <w:r>
              <w:t xml:space="preserve"> én </w:t>
            </w:r>
            <w:r w:rsidR="00FB16DE">
              <w:t xml:space="preserve">overordnet </w:t>
            </w:r>
            <w:r>
              <w:t>bestemmelse om</w:t>
            </w:r>
            <w:r w:rsidR="00FB16DE">
              <w:t>, at</w:t>
            </w:r>
            <w:r>
              <w:t xml:space="preserve"> </w:t>
            </w:r>
            <w:r w:rsidR="00FB16DE">
              <w:t xml:space="preserve">hvis en byggevare er omfattet af byggevareforordningen, skal </w:t>
            </w:r>
            <w:r w:rsidR="007B5042">
              <w:t>relevante krav under byggevareforordningen</w:t>
            </w:r>
            <w:r w:rsidR="00FB16DE">
              <w:t xml:space="preserve"> overholdes</w:t>
            </w:r>
            <w:r w:rsidR="007B5042">
              <w:t xml:space="preserve">. </w:t>
            </w:r>
            <w:r w:rsidR="000A44CC">
              <w:t xml:space="preserve">En række nu overflødige krav om danske mærkninger og standarder fjernes. Kravet om at overholde godkendelser var primært relateret til kravet om at overholde </w:t>
            </w:r>
            <w:bookmarkStart w:id="128" w:name="_Hlk203480258"/>
            <w:r w:rsidR="000A44CC">
              <w:t>den danske ordning om byggevarer i kontakt med drikkevand</w:t>
            </w:r>
            <w:r w:rsidR="007B24D1">
              <w:t xml:space="preserve"> </w:t>
            </w:r>
            <w:bookmarkEnd w:id="128"/>
            <w:r w:rsidR="007B24D1">
              <w:t>(GDV)</w:t>
            </w:r>
            <w:r w:rsidR="000A44CC">
              <w:t>. Dette er nu omskrevet til</w:t>
            </w:r>
            <w:r w:rsidR="007B24D1">
              <w:t>,</w:t>
            </w:r>
            <w:r w:rsidR="000A44CC">
              <w:t xml:space="preserve"> at Sikkerhedsstyrelsen fører tilsyn med den ordning.</w:t>
            </w:r>
          </w:p>
          <w:p w14:paraId="363AA875" w14:textId="77777777" w:rsidR="00C543D7" w:rsidRDefault="00C543D7" w:rsidP="00887A03"/>
          <w:p w14:paraId="1920D519" w14:textId="4E0C38C3" w:rsidR="00887A03" w:rsidRDefault="007B5042" w:rsidP="00887A03">
            <w:r>
              <w:t>Endvidere benyttes udtrykket ”gøre tilgængelig på markedet” for bedre overensstemmelse med forordningerne.</w:t>
            </w:r>
          </w:p>
          <w:p w14:paraId="0FD6EED3" w14:textId="16F7F03E" w:rsidR="00287A4F" w:rsidRDefault="00287A4F" w:rsidP="004020BF"/>
          <w:p w14:paraId="587F8D63" w14:textId="28649D38" w:rsidR="00B57A30" w:rsidRPr="00C66C39" w:rsidRDefault="00B57A30" w:rsidP="004020BF">
            <w:pPr>
              <w:rPr>
                <w:i/>
                <w:iCs/>
                <w:u w:val="single"/>
              </w:rPr>
            </w:pPr>
            <w:r w:rsidRPr="00C66C39">
              <w:rPr>
                <w:i/>
                <w:iCs/>
                <w:u w:val="single"/>
              </w:rPr>
              <w:t>Kolonne 2 – ny bekendtgørelse</w:t>
            </w:r>
          </w:p>
          <w:p w14:paraId="2F2888A7" w14:textId="50CBF657" w:rsidR="00B57A30" w:rsidRDefault="00B57A30" w:rsidP="004020BF">
            <w:r>
              <w:t>Tilsvarende den nuværende bekendtgørelse vil der af den nye bekendtgørelse fremgå en grundregel om at overholde forordningens krav.</w:t>
            </w:r>
          </w:p>
        </w:tc>
        <w:tc>
          <w:tcPr>
            <w:tcW w:w="4678" w:type="dxa"/>
          </w:tcPr>
          <w:p w14:paraId="410F334D" w14:textId="1B9D7BAF" w:rsidR="007B5042" w:rsidRPr="00C864AA" w:rsidRDefault="007B5042" w:rsidP="004020BF">
            <w:pPr>
              <w:rPr>
                <w:szCs w:val="20"/>
              </w:rPr>
            </w:pPr>
          </w:p>
        </w:tc>
      </w:tr>
      <w:tr w:rsidR="004020BF" w14:paraId="761B09A2" w14:textId="77777777" w:rsidTr="006E7552">
        <w:tc>
          <w:tcPr>
            <w:tcW w:w="4673" w:type="dxa"/>
          </w:tcPr>
          <w:p w14:paraId="5089DBF6" w14:textId="5BB0A775" w:rsidR="004020BF" w:rsidRPr="00390F65" w:rsidRDefault="004020BF" w:rsidP="004020BF">
            <w:del w:id="129" w:author="Johan Vestergaard Paulsen" w:date="2025-05-23T15:21:00Z">
              <w:r w:rsidRPr="00390F65" w:rsidDel="00175F51">
                <w:rPr>
                  <w:b/>
                  <w:bCs/>
                </w:rPr>
                <w:delText>§ 4.</w:delText>
              </w:r>
              <w:r w:rsidRPr="00390F65" w:rsidDel="00175F51">
                <w:delText> Erhvervsdrivende må kun markedsføre og sælge byggevarer, der ikke er omfattet af § 3, stk. 1, her i landet, hvis byggevaren opfylder eventuelle krav fastsat i byggelovgivningen eller anden lovgivning for den anvendelse, byggevaren er bestemt til</w:delText>
              </w:r>
            </w:del>
            <w:r w:rsidRPr="00390F65">
              <w:t>.</w:t>
            </w:r>
          </w:p>
          <w:p w14:paraId="646EF3FF" w14:textId="77777777" w:rsidR="004020BF" w:rsidRPr="00390F65" w:rsidDel="00856F07" w:rsidRDefault="004020BF" w:rsidP="004020BF">
            <w:pPr>
              <w:rPr>
                <w:b/>
                <w:bCs/>
              </w:rPr>
            </w:pPr>
          </w:p>
        </w:tc>
        <w:tc>
          <w:tcPr>
            <w:tcW w:w="4961" w:type="dxa"/>
          </w:tcPr>
          <w:p w14:paraId="185D41C5" w14:textId="77777777" w:rsidR="004020BF" w:rsidRPr="002D1C83" w:rsidDel="00EF56C1" w:rsidRDefault="004020BF" w:rsidP="004020BF"/>
        </w:tc>
        <w:tc>
          <w:tcPr>
            <w:tcW w:w="6804" w:type="dxa"/>
          </w:tcPr>
          <w:p w14:paraId="42F2665E" w14:textId="58B410D3" w:rsidR="00ED7CFD" w:rsidRPr="000A13B9" w:rsidRDefault="00ED7CFD" w:rsidP="004020BF">
            <w:pPr>
              <w:rPr>
                <w:i/>
                <w:iCs/>
                <w:u w:val="single"/>
              </w:rPr>
            </w:pPr>
            <w:r w:rsidRPr="000A13B9">
              <w:rPr>
                <w:i/>
                <w:iCs/>
                <w:u w:val="single"/>
              </w:rPr>
              <w:t>Kolonne 1 – nuværende bekendtgørelse</w:t>
            </w:r>
          </w:p>
          <w:p w14:paraId="27D7C156" w14:textId="5A01CA57" w:rsidR="00287A4F" w:rsidRDefault="004020BF" w:rsidP="004020BF">
            <w:r>
              <w:t>Henvisningen til krav i byggelovgivningen</w:t>
            </w:r>
            <w:r w:rsidR="00ED7CFD">
              <w:t xml:space="preserve"> slettes, da den</w:t>
            </w:r>
            <w:r>
              <w:t xml:space="preserve"> er overflødig</w:t>
            </w:r>
            <w:r w:rsidR="00ED7CFD">
              <w:t>. B</w:t>
            </w:r>
            <w:r w:rsidR="00287A4F">
              <w:t xml:space="preserve">ygningsreglementet </w:t>
            </w:r>
            <w:r w:rsidR="00ED7CFD">
              <w:t>stiller</w:t>
            </w:r>
            <w:r w:rsidR="00287A4F">
              <w:t xml:space="preserve"> som udgangspunkt </w:t>
            </w:r>
            <w:r w:rsidR="00ED7CFD">
              <w:t>ikke</w:t>
            </w:r>
            <w:r w:rsidR="00287A4F">
              <w:t xml:space="preserve"> krav til byggematerialer</w:t>
            </w:r>
            <w:r w:rsidR="00ED7CFD">
              <w:t>,</w:t>
            </w:r>
            <w:r w:rsidR="00287A4F">
              <w:t xml:space="preserve"> men til det færdige byggeri</w:t>
            </w:r>
            <w:r w:rsidR="00ED7CFD">
              <w:t>. Derfor er</w:t>
            </w:r>
            <w:r w:rsidR="00287A4F">
              <w:t xml:space="preserve"> det ikke forudsat</w:t>
            </w:r>
            <w:r w:rsidR="00ED7CFD">
              <w:t>,</w:t>
            </w:r>
            <w:r w:rsidR="00287A4F">
              <w:t xml:space="preserve"> at </w:t>
            </w:r>
            <w:r w:rsidR="00746CDB">
              <w:t>Sikkerhedsstyrelsen skal føre tilsyn med</w:t>
            </w:r>
            <w:r w:rsidR="00287A4F">
              <w:t xml:space="preserve"> anvendelsen af byggevarer.</w:t>
            </w:r>
          </w:p>
          <w:p w14:paraId="6303E789" w14:textId="77777777" w:rsidR="00486499" w:rsidRDefault="00486499" w:rsidP="004020BF"/>
          <w:p w14:paraId="1F38F34A" w14:textId="64EB09C3" w:rsidR="00486499" w:rsidRPr="00851CB6" w:rsidRDefault="00486499" w:rsidP="00486499">
            <w:pPr>
              <w:rPr>
                <w:i/>
                <w:iCs/>
                <w:u w:val="single"/>
              </w:rPr>
            </w:pPr>
            <w:r w:rsidRPr="00851CB6">
              <w:rPr>
                <w:i/>
                <w:iCs/>
                <w:u w:val="single"/>
              </w:rPr>
              <w:t>Kolonne 2 – ny bekendtgørelse</w:t>
            </w:r>
          </w:p>
          <w:p w14:paraId="11857D8F" w14:textId="66DA1D32" w:rsidR="00486499" w:rsidRDefault="00486499" w:rsidP="00486499">
            <w:r>
              <w:t>Samme forhold gør sig gældende som for kolonne 1.</w:t>
            </w:r>
          </w:p>
          <w:p w14:paraId="4CB0D6A4" w14:textId="7750B159" w:rsidR="00746CDB" w:rsidRDefault="00746CDB" w:rsidP="004020BF"/>
        </w:tc>
        <w:tc>
          <w:tcPr>
            <w:tcW w:w="4678" w:type="dxa"/>
          </w:tcPr>
          <w:p w14:paraId="372734A2" w14:textId="77777777" w:rsidR="004020BF" w:rsidRPr="00C864AA" w:rsidRDefault="004020BF" w:rsidP="004020BF">
            <w:pPr>
              <w:rPr>
                <w:szCs w:val="20"/>
              </w:rPr>
            </w:pPr>
          </w:p>
        </w:tc>
      </w:tr>
      <w:tr w:rsidR="004020BF" w14:paraId="5F85D90B" w14:textId="77777777" w:rsidTr="006E7552">
        <w:tc>
          <w:tcPr>
            <w:tcW w:w="4673" w:type="dxa"/>
          </w:tcPr>
          <w:p w14:paraId="53C83CD7" w14:textId="3CC699F8" w:rsidR="004020BF" w:rsidRPr="00685975" w:rsidRDefault="004020BF" w:rsidP="004020BF">
            <w:del w:id="130" w:author="Johan Vestergaard Paulsen" w:date="2025-06-23T13:31:00Z">
              <w:r w:rsidRPr="00685975" w:rsidDel="00FC6BCA">
                <w:rPr>
                  <w:b/>
                  <w:bCs/>
                </w:rPr>
                <w:delText>§ 5.</w:delText>
              </w:r>
              <w:r w:rsidRPr="00685975" w:rsidDel="00FC6BCA">
                <w:delText> </w:delText>
              </w:r>
            </w:del>
            <w:del w:id="131" w:author="Johan Vestergaard Paulsen" w:date="2025-05-23T15:26:00Z">
              <w:r w:rsidRPr="00685975" w:rsidDel="00666EC3">
                <w:delText xml:space="preserve">Markedsføring </w:delText>
              </w:r>
            </w:del>
            <w:del w:id="132" w:author="Johan Vestergaard Paulsen" w:date="2025-06-23T13:30:00Z">
              <w:r w:rsidRPr="00685975" w:rsidDel="00FC6BCA">
                <w:delText xml:space="preserve">af byggevarer må ikke ske ved anvendelse af urigtige eller urimeligt mangelfulde angivelser, der er egnede til at vildlede om </w:delText>
              </w:r>
              <w:r w:rsidRPr="00685975" w:rsidDel="00FC6BCA">
                <w:lastRenderedPageBreak/>
                <w:delText xml:space="preserve">byggevarens </w:delText>
              </w:r>
            </w:del>
            <w:del w:id="133" w:author="Johan Vestergaard Paulsen" w:date="2025-05-23T15:24:00Z">
              <w:r w:rsidRPr="00685975" w:rsidDel="00666EC3">
                <w:delText xml:space="preserve">lovlige anvendelse i byggeri eller om varens </w:delText>
              </w:r>
            </w:del>
            <w:del w:id="134" w:author="Johan Vestergaard Paulsen" w:date="2025-06-23T13:30:00Z">
              <w:r w:rsidRPr="00685975" w:rsidDel="00FC6BCA">
                <w:delText>egenskaber.</w:delText>
              </w:r>
            </w:del>
          </w:p>
          <w:p w14:paraId="43D2E117" w14:textId="431F0E1C" w:rsidR="004020BF" w:rsidRDefault="004020BF" w:rsidP="004020BF">
            <w:del w:id="135" w:author="Johan Vestergaard Paulsen" w:date="2025-05-28T11:00:00Z">
              <w:r w:rsidRPr="00685975" w:rsidDel="004841DD">
                <w:rPr>
                  <w:i/>
                  <w:iCs/>
                </w:rPr>
                <w:delText>Stk. 2.</w:delText>
              </w:r>
              <w:r w:rsidRPr="00685975" w:rsidDel="004841DD">
                <w:delText> </w:delText>
              </w:r>
            </w:del>
            <w:del w:id="136" w:author="Johan Vestergaard Paulsen" w:date="2025-05-27T14:11:00Z">
              <w:r w:rsidRPr="00685975" w:rsidDel="00F7104C">
                <w:delText>Rigtigheden af angivelse om faktiske forhold skal kunne dokumenteres</w:delText>
              </w:r>
            </w:del>
            <w:r w:rsidRPr="00685975">
              <w:t>.</w:t>
            </w:r>
          </w:p>
          <w:p w14:paraId="24A37D12" w14:textId="77777777" w:rsidR="004020BF" w:rsidRPr="002D1C83" w:rsidDel="00A252AD" w:rsidRDefault="004020BF" w:rsidP="004020BF">
            <w:pPr>
              <w:rPr>
                <w:b/>
                <w:bCs/>
              </w:rPr>
            </w:pPr>
          </w:p>
        </w:tc>
        <w:tc>
          <w:tcPr>
            <w:tcW w:w="4961" w:type="dxa"/>
          </w:tcPr>
          <w:p w14:paraId="57609C4D" w14:textId="7E2E5F89" w:rsidR="004020BF" w:rsidRPr="002D1C83" w:rsidRDefault="004020BF" w:rsidP="004020BF"/>
          <w:p w14:paraId="30592A56" w14:textId="2253A6B0" w:rsidR="004020BF" w:rsidRDefault="004020BF" w:rsidP="004020BF"/>
          <w:p w14:paraId="6AB20829" w14:textId="77777777" w:rsidR="004020BF" w:rsidRDefault="004020BF" w:rsidP="00390F65"/>
        </w:tc>
        <w:tc>
          <w:tcPr>
            <w:tcW w:w="6804" w:type="dxa"/>
          </w:tcPr>
          <w:p w14:paraId="0EEA08AE" w14:textId="482749AE" w:rsidR="00ED7CFD" w:rsidRPr="000A13B9" w:rsidRDefault="00ED7CFD" w:rsidP="004020BF">
            <w:pPr>
              <w:rPr>
                <w:i/>
                <w:iCs/>
                <w:u w:val="single"/>
              </w:rPr>
            </w:pPr>
            <w:r w:rsidRPr="000A13B9">
              <w:rPr>
                <w:i/>
                <w:iCs/>
                <w:u w:val="single"/>
              </w:rPr>
              <w:t>Kolonne 1 – nuværende bekendtgørelse</w:t>
            </w:r>
          </w:p>
          <w:p w14:paraId="4236508E" w14:textId="56168DF0" w:rsidR="000A13B9" w:rsidRDefault="000A13B9" w:rsidP="000A13B9">
            <w:r>
              <w:t>Reglerne om vildledning i den nuværende bekendtgørelse videreføres ikke, da dette allerede er omfattet af markedsføringsloven.</w:t>
            </w:r>
          </w:p>
          <w:p w14:paraId="38BD39AB" w14:textId="77777777" w:rsidR="000A13B9" w:rsidRDefault="000A13B9" w:rsidP="000A13B9"/>
          <w:p w14:paraId="15B90529" w14:textId="738F6478" w:rsidR="000A13B9" w:rsidRPr="00851CB6" w:rsidRDefault="000A13B9" w:rsidP="000A13B9">
            <w:pPr>
              <w:rPr>
                <w:i/>
                <w:iCs/>
                <w:u w:val="single"/>
              </w:rPr>
            </w:pPr>
            <w:r w:rsidRPr="00851CB6">
              <w:rPr>
                <w:i/>
                <w:iCs/>
                <w:u w:val="single"/>
              </w:rPr>
              <w:lastRenderedPageBreak/>
              <w:t>Kolonne 2 – ny bekendtgørelse</w:t>
            </w:r>
          </w:p>
          <w:p w14:paraId="500A0F5E" w14:textId="7B5B671E" w:rsidR="000A13B9" w:rsidRDefault="00B57A30" w:rsidP="000A13B9">
            <w:r>
              <w:t>Reglerne om vildledning indføres heller ikke i den nye bekendtgørelse. Det bemærkes dog, at der i</w:t>
            </w:r>
            <w:r w:rsidR="000A13B9">
              <w:t xml:space="preserve"> den reviderede forordning er tilføjet visse regler i artikel 19 om anprisninger. For så vidt angår varer som er omfattet af den nye forordning, vil de derfor skulle overholde disse regler om anprisninger i markedsføringen.</w:t>
            </w:r>
          </w:p>
          <w:p w14:paraId="4AF00CDF" w14:textId="517330B3" w:rsidR="004020BF" w:rsidRDefault="004020BF" w:rsidP="000A13B9"/>
        </w:tc>
        <w:tc>
          <w:tcPr>
            <w:tcW w:w="4678" w:type="dxa"/>
          </w:tcPr>
          <w:p w14:paraId="762AB59A" w14:textId="43BEDBB2" w:rsidR="004020BF" w:rsidRPr="00C864AA" w:rsidRDefault="004020BF" w:rsidP="004020BF">
            <w:pPr>
              <w:rPr>
                <w:szCs w:val="20"/>
              </w:rPr>
            </w:pPr>
          </w:p>
        </w:tc>
      </w:tr>
      <w:tr w:rsidR="004020BF" w14:paraId="1911AC1D" w14:textId="77777777" w:rsidTr="006E7552">
        <w:tc>
          <w:tcPr>
            <w:tcW w:w="4673" w:type="dxa"/>
          </w:tcPr>
          <w:p w14:paraId="77E0DB5D" w14:textId="63DFEB75" w:rsidR="004020BF" w:rsidRPr="002D1C83" w:rsidRDefault="004020BF" w:rsidP="004020BF">
            <w:r w:rsidRPr="002D1C83">
              <w:rPr>
                <w:b/>
                <w:bCs/>
              </w:rPr>
              <w:t xml:space="preserve">§ </w:t>
            </w:r>
            <w:ins w:id="137" w:author="Johan Vestergaard Paulsen" w:date="2025-06-25T19:13:00Z">
              <w:r w:rsidR="0033485F">
                <w:rPr>
                  <w:b/>
                  <w:bCs/>
                </w:rPr>
                <w:t>4</w:t>
              </w:r>
            </w:ins>
            <w:del w:id="138" w:author="Johan Vestergaard Paulsen" w:date="2025-06-23T14:48:00Z">
              <w:r w:rsidRPr="002D1C83" w:rsidDel="00384F09">
                <w:rPr>
                  <w:b/>
                  <w:bCs/>
                </w:rPr>
                <w:delText>6</w:delText>
              </w:r>
            </w:del>
            <w:r w:rsidRPr="002D1C83">
              <w:rPr>
                <w:b/>
                <w:bCs/>
              </w:rPr>
              <w:t>.</w:t>
            </w:r>
            <w:r w:rsidRPr="002D1C83">
              <w:t> Byggevarens ydeevnedeklaration skal foreligge på dansk eller engelsk.</w:t>
            </w:r>
          </w:p>
          <w:p w14:paraId="084C6F08" w14:textId="69EDE8A7" w:rsidR="004020BF" w:rsidRDefault="004020BF" w:rsidP="004020BF">
            <w:r w:rsidRPr="002D1C83">
              <w:rPr>
                <w:i/>
                <w:iCs/>
              </w:rPr>
              <w:t>Stk. 2.</w:t>
            </w:r>
            <w:r w:rsidRPr="002D1C83">
              <w:t> Brugsanvisning og sikkerheds</w:t>
            </w:r>
            <w:ins w:id="139" w:author="Johan Vestergaard Paulsen" w:date="2025-06-25T14:46:00Z">
              <w:r w:rsidR="00866F21">
                <w:t>oplysninger</w:t>
              </w:r>
            </w:ins>
            <w:del w:id="140" w:author="Johan Vestergaard Paulsen" w:date="2025-06-25T14:46:00Z">
              <w:r w:rsidRPr="002D1C83" w:rsidDel="00866F21">
                <w:delText>information</w:delText>
              </w:r>
            </w:del>
            <w:r w:rsidRPr="002D1C83">
              <w:t xml:space="preserve"> skal foreligge på dansk.</w:t>
            </w:r>
          </w:p>
          <w:p w14:paraId="7419367E" w14:textId="77777777" w:rsidR="004020BF" w:rsidRPr="002D1C83" w:rsidRDefault="004020BF" w:rsidP="004020BF">
            <w:pPr>
              <w:rPr>
                <w:b/>
                <w:bCs/>
              </w:rPr>
            </w:pPr>
          </w:p>
        </w:tc>
        <w:tc>
          <w:tcPr>
            <w:tcW w:w="4961" w:type="dxa"/>
          </w:tcPr>
          <w:p w14:paraId="3283575F" w14:textId="4B25C1DB" w:rsidR="004020BF" w:rsidRDefault="004020BF" w:rsidP="004020BF">
            <w:r w:rsidRPr="002D1C83">
              <w:rPr>
                <w:b/>
                <w:bCs/>
              </w:rPr>
              <w:t xml:space="preserve">§ </w:t>
            </w:r>
            <w:r w:rsidR="0033485F">
              <w:rPr>
                <w:b/>
                <w:bCs/>
              </w:rPr>
              <w:t>4</w:t>
            </w:r>
            <w:r w:rsidRPr="002D1C83">
              <w:rPr>
                <w:b/>
                <w:bCs/>
              </w:rPr>
              <w:t>.</w:t>
            </w:r>
            <w:r w:rsidRPr="002D1C83">
              <w:t xml:space="preserve"> Byggevarens ydeevnedeklaration </w:t>
            </w:r>
            <w:r>
              <w:t>og overensstemmelseserklæring</w:t>
            </w:r>
            <w:r w:rsidRPr="002D1C83">
              <w:t xml:space="preserve"> skal foreligge på dansk eller engelsk.</w:t>
            </w:r>
          </w:p>
          <w:p w14:paraId="73BBB6BE" w14:textId="791CFD78" w:rsidR="004020BF" w:rsidRDefault="004020BF" w:rsidP="004020BF">
            <w:r w:rsidRPr="002D1C83">
              <w:rPr>
                <w:i/>
                <w:iCs/>
              </w:rPr>
              <w:t>Stk. 2.</w:t>
            </w:r>
            <w:r w:rsidRPr="002D1C83">
              <w:t> </w:t>
            </w:r>
            <w:r>
              <w:t>G</w:t>
            </w:r>
            <w:r w:rsidRPr="00B466BD">
              <w:t>enerelle produktoplysninger</w:t>
            </w:r>
            <w:r>
              <w:t>,</w:t>
            </w:r>
            <w:r w:rsidRPr="002D1C83">
              <w:t xml:space="preserve"> </w:t>
            </w:r>
            <w:r>
              <w:t>b</w:t>
            </w:r>
            <w:r w:rsidRPr="002D1C83">
              <w:t>rugsanvisning og sikkerheds</w:t>
            </w:r>
            <w:r>
              <w:t>oplysninger</w:t>
            </w:r>
            <w:r w:rsidRPr="002D1C83">
              <w:t xml:space="preserve"> skal foreligge på dansk.</w:t>
            </w:r>
          </w:p>
          <w:p w14:paraId="2CE45DD4" w14:textId="77777777" w:rsidR="004020BF" w:rsidRDefault="004020BF" w:rsidP="004020BF"/>
        </w:tc>
        <w:tc>
          <w:tcPr>
            <w:tcW w:w="6804" w:type="dxa"/>
          </w:tcPr>
          <w:p w14:paraId="60750787" w14:textId="36A60873" w:rsidR="00ED7CFD" w:rsidRPr="000A13B9" w:rsidRDefault="00ED7CFD" w:rsidP="004020BF">
            <w:pPr>
              <w:rPr>
                <w:i/>
                <w:iCs/>
                <w:u w:val="single"/>
              </w:rPr>
            </w:pPr>
            <w:r w:rsidRPr="000A13B9">
              <w:rPr>
                <w:i/>
                <w:iCs/>
                <w:u w:val="single"/>
              </w:rPr>
              <w:t>Begge bekendtgørelser</w:t>
            </w:r>
          </w:p>
          <w:p w14:paraId="1137D9E1" w14:textId="4E13D453" w:rsidR="00ED7CFD" w:rsidRDefault="004020BF" w:rsidP="004020BF">
            <w:r>
              <w:t>Bestemmelse</w:t>
            </w:r>
            <w:r w:rsidR="00ED7CFD">
              <w:t>rne</w:t>
            </w:r>
            <w:r>
              <w:t xml:space="preserve"> </w:t>
            </w:r>
            <w:r w:rsidR="00ED7CFD">
              <w:t>formuleres i</w:t>
            </w:r>
            <w:r>
              <w:t xml:space="preserve"> overensstemmelse med </w:t>
            </w:r>
            <w:r w:rsidR="00ED7CFD">
              <w:t xml:space="preserve">den reviderede </w:t>
            </w:r>
            <w:r>
              <w:t xml:space="preserve">forordning. </w:t>
            </w:r>
          </w:p>
          <w:p w14:paraId="10C6A9F0" w14:textId="77777777" w:rsidR="00ED7CFD" w:rsidRDefault="00ED7CFD" w:rsidP="004020BF"/>
          <w:p w14:paraId="68B5C8C3" w14:textId="4757DD03" w:rsidR="004020BF" w:rsidRDefault="004020BF" w:rsidP="004020BF">
            <w:r>
              <w:t>Overensstemmelseserklæringen (hvor der er krav om en sådan) skal ligesom ydeevneerklæringen fremgå på dansk eller engelsk.</w:t>
            </w:r>
          </w:p>
          <w:p w14:paraId="5D01856C" w14:textId="77777777" w:rsidR="004020BF" w:rsidRDefault="004020BF" w:rsidP="004020BF"/>
          <w:p w14:paraId="29AB4DB1" w14:textId="7E1EF82D" w:rsidR="004020BF" w:rsidRDefault="004020BF" w:rsidP="004020BF">
            <w:r>
              <w:t>Brugsanvisning og sikkerhedsoplysninger skal fortsat foreligge på dansk.</w:t>
            </w:r>
          </w:p>
          <w:p w14:paraId="00D777A6" w14:textId="77777777" w:rsidR="004020BF" w:rsidRDefault="004020BF" w:rsidP="004020BF"/>
          <w:p w14:paraId="2FF817D9" w14:textId="7E3FDA94" w:rsidR="00FD7E77" w:rsidRDefault="00FD7E77" w:rsidP="004020BF">
            <w:r>
              <w:t>Det bemærkes, at der ikke er noget til hinder for, at disse oplysninger foreligger på en sammenskrevet version af fx dansk/norsk, hvor forskellige ord står to gange, når blot man kan læse det på dansk i sin helhed.</w:t>
            </w:r>
          </w:p>
          <w:p w14:paraId="5D9BE56C" w14:textId="77777777" w:rsidR="00FD7E77" w:rsidRDefault="00FD7E77" w:rsidP="004020BF"/>
          <w:p w14:paraId="04359447" w14:textId="77777777" w:rsidR="00ED7CFD" w:rsidRDefault="007E4504" w:rsidP="000E5AB7">
            <w:bookmarkStart w:id="141" w:name="_Hlk199318094"/>
            <w:r>
              <w:t>Social- og Boligstyrelsen bemærker endvidere, at det følger af arbejdsudstyrsdirektivets artikel 8, stk. 3, at o</w:t>
            </w:r>
            <w:r w:rsidRPr="00A756CD">
              <w:t xml:space="preserve">plysninger og brugsanvisninger skal </w:t>
            </w:r>
            <w:r>
              <w:t xml:space="preserve">være forståelige for de berørte </w:t>
            </w:r>
            <w:r w:rsidRPr="00A756CD">
              <w:t>arbejds</w:t>
            </w:r>
            <w:r>
              <w:softHyphen/>
            </w:r>
            <w:r w:rsidRPr="00A756CD">
              <w:t>tag</w:t>
            </w:r>
            <w:r>
              <w:softHyphen/>
            </w:r>
            <w:r w:rsidRPr="00A756CD">
              <w:t>ere</w:t>
            </w:r>
            <w:r>
              <w:t>.</w:t>
            </w:r>
            <w:r w:rsidR="000E5AB7">
              <w:t xml:space="preserve"> </w:t>
            </w:r>
            <w:r>
              <w:t>Direktivet er implementeret i Arbejdstilsynets bekendtgørelse nr. 428 af 5. april 2022 om anvendelse af tekniske hjæl</w:t>
            </w:r>
            <w:r>
              <w:softHyphen/>
            </w:r>
            <w:r>
              <w:softHyphen/>
              <w:t xml:space="preserve">pemidler. Heraf fremgår, at </w:t>
            </w:r>
            <w:r w:rsidRPr="008E16C4">
              <w:t>brugs</w:t>
            </w:r>
            <w:r>
              <w:softHyphen/>
            </w:r>
            <w:r w:rsidRPr="008E16C4">
              <w:t>anvis</w:t>
            </w:r>
            <w:r>
              <w:softHyphen/>
            </w:r>
            <w:r w:rsidRPr="008E16C4">
              <w:t>ning</w:t>
            </w:r>
            <w:r>
              <w:softHyphen/>
            </w:r>
            <w:r w:rsidRPr="008E16C4">
              <w:t xml:space="preserve">en </w:t>
            </w:r>
            <w:r>
              <w:t xml:space="preserve">skal </w:t>
            </w:r>
            <w:r w:rsidR="001C08FB">
              <w:t xml:space="preserve">være forståelig og </w:t>
            </w:r>
            <w:r w:rsidRPr="008E16C4">
              <w:t xml:space="preserve">foreligge på </w:t>
            </w:r>
            <w:r w:rsidR="001C08FB">
              <w:t xml:space="preserve">dansk samt derudover på </w:t>
            </w:r>
            <w:r w:rsidRPr="008E16C4">
              <w:t>et sprog, der forstås af den, der anvender det tekniske hjælpemiddel.</w:t>
            </w:r>
            <w:r>
              <w:t xml:space="preserve"> Det kan efter omstændighederne medføre, at arbejdsgiveren kan blive nødt til at sørge for at fremskaffe en oversættelse til et sprog, som den ansatte taler.</w:t>
            </w:r>
            <w:r w:rsidR="000E5AB7">
              <w:t xml:space="preserve"> </w:t>
            </w:r>
          </w:p>
          <w:p w14:paraId="40AEBBF5" w14:textId="77777777" w:rsidR="00ED7CFD" w:rsidRDefault="00ED7CFD" w:rsidP="000E5AB7"/>
          <w:p w14:paraId="4BEC26BE" w14:textId="398C88FC" w:rsidR="007E4504" w:rsidRDefault="007E4504" w:rsidP="000E5AB7">
            <w:r>
              <w:t>Bekendtgørelse</w:t>
            </w:r>
            <w:r w:rsidR="00ED7CFD">
              <w:t>rne</w:t>
            </w:r>
            <w:r>
              <w:t xml:space="preserve"> om markedsføring skal overholdes på tidspunktet for at gøre varen tilgængelig på markedet, og bekendtgørelsen om tekniske hjælpemidler skal overholdes på anvendelsestidspunktet.</w:t>
            </w:r>
          </w:p>
          <w:bookmarkEnd w:id="141"/>
          <w:p w14:paraId="6CFF2B7C" w14:textId="7143C2E2" w:rsidR="007E4504" w:rsidRDefault="007E4504" w:rsidP="007E4504">
            <w:pPr>
              <w:pStyle w:val="Kommentartekst"/>
            </w:pPr>
          </w:p>
          <w:p w14:paraId="4CEEEABB" w14:textId="2ADFDDC2" w:rsidR="001C08FB" w:rsidRDefault="001C08FB" w:rsidP="007E4504">
            <w:pPr>
              <w:pStyle w:val="Kommentartekst"/>
            </w:pPr>
            <w:r>
              <w:t>Sikkerhedsstyrelsens markedsovervågning vil derfor alene rette sig mod, om kravet om dansk er overholdt, hvilket samtidig ikke udelukker, at en arbejdsgiver på et senere tidspunkt kan blive ramt af krav om oversættelse.</w:t>
            </w:r>
          </w:p>
          <w:p w14:paraId="4FF057E5" w14:textId="5ED15277" w:rsidR="007E4504" w:rsidRDefault="007E4504" w:rsidP="004020BF"/>
        </w:tc>
        <w:tc>
          <w:tcPr>
            <w:tcW w:w="4678" w:type="dxa"/>
          </w:tcPr>
          <w:p w14:paraId="5268C9C7" w14:textId="075439F7" w:rsidR="009E34A5" w:rsidRPr="00C864AA" w:rsidRDefault="009E34A5" w:rsidP="004020BF">
            <w:pPr>
              <w:rPr>
                <w:szCs w:val="20"/>
              </w:rPr>
            </w:pPr>
          </w:p>
        </w:tc>
      </w:tr>
      <w:tr w:rsidR="00887A03" w14:paraId="1558591D" w14:textId="77777777" w:rsidTr="006E7552">
        <w:tc>
          <w:tcPr>
            <w:tcW w:w="4673" w:type="dxa"/>
          </w:tcPr>
          <w:p w14:paraId="405A2D8F" w14:textId="77777777" w:rsidR="00887A03" w:rsidRPr="002D1C83" w:rsidRDefault="00887A03" w:rsidP="00887A03">
            <w:r w:rsidRPr="002D1C83">
              <w:t>Kapitel 3</w:t>
            </w:r>
          </w:p>
          <w:p w14:paraId="5E928BA8" w14:textId="77777777" w:rsidR="00887A03" w:rsidRPr="002D1C83" w:rsidRDefault="00887A03" w:rsidP="00887A03">
            <w:pPr>
              <w:rPr>
                <w:i/>
                <w:iCs/>
              </w:rPr>
            </w:pPr>
            <w:r w:rsidRPr="002D1C83">
              <w:rPr>
                <w:i/>
                <w:iCs/>
              </w:rPr>
              <w:t>Markedskontrol</w:t>
            </w:r>
          </w:p>
          <w:p w14:paraId="0D310128" w14:textId="77777777" w:rsidR="00887A03" w:rsidRPr="002D1C83" w:rsidRDefault="00887A03" w:rsidP="004020BF"/>
        </w:tc>
        <w:tc>
          <w:tcPr>
            <w:tcW w:w="4961" w:type="dxa"/>
          </w:tcPr>
          <w:p w14:paraId="5C0CEF05" w14:textId="77777777" w:rsidR="00887A03" w:rsidRPr="002D1C83" w:rsidRDefault="00887A03" w:rsidP="00887A03">
            <w:r w:rsidRPr="002D1C83">
              <w:t>Kapitel 3</w:t>
            </w:r>
          </w:p>
          <w:p w14:paraId="773A865A" w14:textId="77777777" w:rsidR="00887A03" w:rsidRDefault="00887A03" w:rsidP="00887A03">
            <w:pPr>
              <w:rPr>
                <w:i/>
                <w:iCs/>
              </w:rPr>
            </w:pPr>
            <w:r w:rsidRPr="002D1C83">
              <w:rPr>
                <w:i/>
                <w:iCs/>
              </w:rPr>
              <w:t>Markedskontrol</w:t>
            </w:r>
          </w:p>
          <w:p w14:paraId="2C061BBF" w14:textId="77777777" w:rsidR="00887A03" w:rsidRPr="002D1C83" w:rsidRDefault="00887A03" w:rsidP="004020BF"/>
        </w:tc>
        <w:tc>
          <w:tcPr>
            <w:tcW w:w="6804" w:type="dxa"/>
          </w:tcPr>
          <w:p w14:paraId="01633B6B" w14:textId="77777777" w:rsidR="00887A03" w:rsidRDefault="00887A03" w:rsidP="004020BF"/>
        </w:tc>
        <w:tc>
          <w:tcPr>
            <w:tcW w:w="4678" w:type="dxa"/>
          </w:tcPr>
          <w:p w14:paraId="56EB20DB" w14:textId="77777777" w:rsidR="00887A03" w:rsidRPr="00C864AA" w:rsidRDefault="00887A03" w:rsidP="004020BF">
            <w:pPr>
              <w:rPr>
                <w:szCs w:val="20"/>
              </w:rPr>
            </w:pPr>
          </w:p>
        </w:tc>
      </w:tr>
      <w:tr w:rsidR="006B7F58" w14:paraId="4A937211" w14:textId="77777777" w:rsidTr="006E7552">
        <w:tc>
          <w:tcPr>
            <w:tcW w:w="4673" w:type="dxa"/>
          </w:tcPr>
          <w:p w14:paraId="42B6C70D" w14:textId="40899686" w:rsidR="006B7F58" w:rsidRDefault="006B7F58" w:rsidP="006B7F58">
            <w:r w:rsidRPr="002D1C83">
              <w:rPr>
                <w:b/>
                <w:bCs/>
              </w:rPr>
              <w:t xml:space="preserve">§ </w:t>
            </w:r>
            <w:ins w:id="142" w:author="Johan Vestergaard Paulsen" w:date="2025-06-25T19:13:00Z">
              <w:r w:rsidR="0033485F">
                <w:rPr>
                  <w:b/>
                  <w:bCs/>
                </w:rPr>
                <w:t>5</w:t>
              </w:r>
            </w:ins>
            <w:del w:id="143" w:author="Johan Vestergaard Paulsen" w:date="2025-06-25T15:07:00Z">
              <w:r w:rsidRPr="002D1C83" w:rsidDel="00210CAE">
                <w:rPr>
                  <w:b/>
                  <w:bCs/>
                </w:rPr>
                <w:delText>7</w:delText>
              </w:r>
            </w:del>
            <w:r w:rsidRPr="002D1C83">
              <w:rPr>
                <w:b/>
                <w:bCs/>
              </w:rPr>
              <w:t>.</w:t>
            </w:r>
            <w:r w:rsidRPr="002D1C83">
              <w:t> Sikkerhedsstyrelsen fører tilsyn med, at reglerne i</w:t>
            </w:r>
            <w:ins w:id="144" w:author="Johan Vestergaard Paulsen" w:date="2025-05-23T15:41:00Z">
              <w:r>
                <w:t xml:space="preserve"> byggevareforordningen</w:t>
              </w:r>
            </w:ins>
            <w:ins w:id="145" w:author="Johan Vestergaard Paulsen" w:date="2025-06-03T13:50:00Z">
              <w:r>
                <w:t xml:space="preserve">, </w:t>
              </w:r>
            </w:ins>
            <w:r w:rsidRPr="002D1C83">
              <w:t>§</w:t>
            </w:r>
            <w:del w:id="146" w:author="Johan Vestergaard Paulsen" w:date="2025-06-25T15:01:00Z">
              <w:r w:rsidRPr="002D1C83" w:rsidDel="00D114C5">
                <w:delText>§</w:delText>
              </w:r>
            </w:del>
            <w:r w:rsidRPr="002D1C83">
              <w:t xml:space="preserve"> 3</w:t>
            </w:r>
            <w:del w:id="147" w:author="Johan Vestergaard Paulsen" w:date="2025-06-25T15:01:00Z">
              <w:r w:rsidRPr="002D1C83" w:rsidDel="00D114C5">
                <w:delText>-</w:delText>
              </w:r>
            </w:del>
            <w:r w:rsidR="007B5042">
              <w:t>4</w:t>
            </w:r>
            <w:del w:id="148" w:author="Johan Vestergaard Paulsen" w:date="2025-06-25T15:01:00Z">
              <w:r w:rsidRPr="002D1C83" w:rsidDel="00D114C5">
                <w:delText>6</w:delText>
              </w:r>
            </w:del>
            <w:ins w:id="149" w:author="Johan Vestergaard Paulsen" w:date="2025-06-03T13:51:00Z">
              <w:r>
                <w:t xml:space="preserve"> i denne bekendtgørelse</w:t>
              </w:r>
            </w:ins>
            <w:ins w:id="150" w:author="Johan Vestergaard Paulsen" w:date="2025-06-25T16:45:00Z">
              <w:r w:rsidR="0059599A">
                <w:t xml:space="preserve">, og </w:t>
              </w:r>
            </w:ins>
            <w:ins w:id="151" w:author="Johan Vestergaard Paulsen" w:date="2025-06-03T14:06:00Z">
              <w:r w:rsidR="0059599A">
                <w:t>§§ 3-4 i</w:t>
              </w:r>
            </w:ins>
            <w:ins w:id="152" w:author="Johan Vestergaard Paulsen" w:date="2025-06-23T14:46:00Z">
              <w:r w:rsidR="0059599A">
                <w:t xml:space="preserve"> b</w:t>
              </w:r>
              <w:r w:rsidR="0059599A" w:rsidRPr="00F955DC">
                <w:rPr>
                  <w:color w:val="333333"/>
                  <w:szCs w:val="20"/>
                </w:rPr>
                <w:t>ekendtgørelse nr. 1007 af 29. juni 2016 om markedsføring og salg af byggevarer i kontakt med drikkevand</w:t>
              </w:r>
            </w:ins>
            <w:ins w:id="153" w:author="Johan Vestergaard Paulsen" w:date="2025-06-03T14:06:00Z">
              <w:r w:rsidR="0059599A">
                <w:t>,</w:t>
              </w:r>
            </w:ins>
            <w:ins w:id="154" w:author="Johan Vestergaard Paulsen" w:date="2025-05-23T15:41:00Z">
              <w:r w:rsidR="0059599A">
                <w:t xml:space="preserve"> </w:t>
              </w:r>
            </w:ins>
            <w:r w:rsidRPr="002D1C83">
              <w:t>overholdes. Tilsynet kan udøves ved stikprøvekontrol.</w:t>
            </w:r>
          </w:p>
          <w:p w14:paraId="794C721A" w14:textId="77777777" w:rsidR="006B7F58" w:rsidRPr="002D1C83" w:rsidRDefault="006B7F58" w:rsidP="006B7F58">
            <w:pPr>
              <w:rPr>
                <w:b/>
                <w:bCs/>
              </w:rPr>
            </w:pPr>
          </w:p>
        </w:tc>
        <w:tc>
          <w:tcPr>
            <w:tcW w:w="4961" w:type="dxa"/>
          </w:tcPr>
          <w:p w14:paraId="7A6FC4D4" w14:textId="298D063A" w:rsidR="006B7F58" w:rsidRDefault="006B7F58" w:rsidP="006B7F58">
            <w:pPr>
              <w:rPr>
                <w:ins w:id="155" w:author="Johan Vestergaard Paulsen" w:date="2025-06-23T15:18:00Z"/>
              </w:rPr>
            </w:pPr>
            <w:r w:rsidRPr="002D1C83">
              <w:rPr>
                <w:b/>
                <w:bCs/>
              </w:rPr>
              <w:t xml:space="preserve">§ </w:t>
            </w:r>
            <w:r w:rsidR="00972C49">
              <w:rPr>
                <w:b/>
                <w:bCs/>
              </w:rPr>
              <w:t>5</w:t>
            </w:r>
            <w:r w:rsidRPr="002D1C83">
              <w:rPr>
                <w:b/>
                <w:bCs/>
              </w:rPr>
              <w:t>.</w:t>
            </w:r>
            <w:r w:rsidRPr="002D1C83">
              <w:t> Sikkerhedsstyrelsen fører tilsyn med, at reglerne i</w:t>
            </w:r>
            <w:r>
              <w:t xml:space="preserve"> 2024/3110-forordningen og §</w:t>
            </w:r>
            <w:r w:rsidR="00D114C5">
              <w:t xml:space="preserve"> 3</w:t>
            </w:r>
            <w:r w:rsidR="00972C49">
              <w:t>-4</w:t>
            </w:r>
            <w:r>
              <w:t xml:space="preserve"> i denne bekendtgørelse </w:t>
            </w:r>
            <w:r w:rsidRPr="002D1C83">
              <w:t>overholdes. Tilsynet kan udøves ved stikprøvekontrol.</w:t>
            </w:r>
          </w:p>
          <w:p w14:paraId="04C24B61" w14:textId="77777777" w:rsidR="006B7F58" w:rsidRPr="002D1C83" w:rsidRDefault="006B7F58" w:rsidP="006B7F58">
            <w:pPr>
              <w:rPr>
                <w:b/>
                <w:bCs/>
              </w:rPr>
            </w:pPr>
          </w:p>
        </w:tc>
        <w:tc>
          <w:tcPr>
            <w:tcW w:w="6804" w:type="dxa"/>
          </w:tcPr>
          <w:p w14:paraId="005ACC90" w14:textId="17826019" w:rsidR="00ED7CFD" w:rsidRPr="000A13B9" w:rsidRDefault="00ED7CFD" w:rsidP="006B7F58">
            <w:pPr>
              <w:rPr>
                <w:i/>
                <w:iCs/>
                <w:u w:val="single"/>
              </w:rPr>
            </w:pPr>
            <w:r w:rsidRPr="000A13B9">
              <w:rPr>
                <w:i/>
                <w:iCs/>
                <w:u w:val="single"/>
              </w:rPr>
              <w:t>Begge bekendtgørelser</w:t>
            </w:r>
          </w:p>
          <w:p w14:paraId="4467F277" w14:textId="05F3F01A" w:rsidR="006B7F58" w:rsidRDefault="00B36B66" w:rsidP="006B7F58">
            <w:r>
              <w:t>Kapitel 3 om m</w:t>
            </w:r>
            <w:r w:rsidR="006B7F58">
              <w:t>arkedskontrol</w:t>
            </w:r>
            <w:r w:rsidR="006B7F58" w:rsidRPr="006B7F58">
              <w:t xml:space="preserve"> er gennemgået for overensstemmelse</w:t>
            </w:r>
            <w:r w:rsidR="00177D92">
              <w:t xml:space="preserve"> med forordningerne</w:t>
            </w:r>
            <w:r w:rsidR="006B7F58" w:rsidRPr="006B7F58">
              <w:t xml:space="preserve">. </w:t>
            </w:r>
          </w:p>
          <w:p w14:paraId="7877CBE7" w14:textId="77777777" w:rsidR="00ED7CFD" w:rsidRDefault="00ED7CFD" w:rsidP="006B7F58"/>
          <w:p w14:paraId="62CD9BFD" w14:textId="250937D3" w:rsidR="006B7F58" w:rsidRDefault="006B7F58" w:rsidP="006B7F58"/>
          <w:p w14:paraId="5016F7DB" w14:textId="0E4E3712" w:rsidR="00ED7CFD" w:rsidRPr="00B36B66" w:rsidRDefault="00ED7CFD" w:rsidP="006B7F58">
            <w:pPr>
              <w:rPr>
                <w:i/>
                <w:iCs/>
                <w:u w:val="single"/>
              </w:rPr>
            </w:pPr>
            <w:r w:rsidRPr="00B36B66">
              <w:rPr>
                <w:i/>
                <w:iCs/>
                <w:u w:val="single"/>
              </w:rPr>
              <w:t>Kolonne 1 – nuværende bekendtgørelse</w:t>
            </w:r>
          </w:p>
          <w:p w14:paraId="678BEDAD" w14:textId="5CAF8A5F" w:rsidR="006B7F58" w:rsidRDefault="00B57A30" w:rsidP="006B7F58">
            <w:r>
              <w:t>Tilsyn med m</w:t>
            </w:r>
            <w:r w:rsidR="006B7F58">
              <w:t xml:space="preserve">arkedsføring og salg af byggevarer i kontakt med drikkevand </w:t>
            </w:r>
            <w:r>
              <w:t xml:space="preserve">– under GDV-ordningen - </w:t>
            </w:r>
            <w:r w:rsidR="006B7F58">
              <w:t xml:space="preserve">er desuden tilføjet til den nuværende bekendtgørelse for at </w:t>
            </w:r>
            <w:r w:rsidR="0059599A">
              <w:t>præcisere</w:t>
            </w:r>
            <w:r w:rsidR="00177D92">
              <w:t>, at Sikkerhedsstyrelsen fortsat fører tilsyn med området</w:t>
            </w:r>
          </w:p>
          <w:p w14:paraId="46C0B1C4" w14:textId="77777777" w:rsidR="006C3261" w:rsidRDefault="006C3261" w:rsidP="006B7F58"/>
          <w:p w14:paraId="1F48A959" w14:textId="77777777" w:rsidR="006C3261" w:rsidRPr="006B7F58" w:rsidRDefault="006C3261" w:rsidP="006B7F58"/>
          <w:p w14:paraId="2CD28C80" w14:textId="77777777" w:rsidR="006B7F58" w:rsidRDefault="006B7F58" w:rsidP="006B7F58"/>
        </w:tc>
        <w:tc>
          <w:tcPr>
            <w:tcW w:w="4678" w:type="dxa"/>
          </w:tcPr>
          <w:p w14:paraId="2464D02F" w14:textId="77777777" w:rsidR="006B7F58" w:rsidRPr="00C864AA" w:rsidRDefault="006B7F58" w:rsidP="006B7F58">
            <w:pPr>
              <w:rPr>
                <w:szCs w:val="20"/>
              </w:rPr>
            </w:pPr>
          </w:p>
        </w:tc>
      </w:tr>
      <w:tr w:rsidR="006B7F58" w14:paraId="5F323BBB" w14:textId="77777777" w:rsidTr="006E7552">
        <w:tc>
          <w:tcPr>
            <w:tcW w:w="4673" w:type="dxa"/>
          </w:tcPr>
          <w:p w14:paraId="22D80AE5" w14:textId="13282278" w:rsidR="000A5116" w:rsidRDefault="000A5116" w:rsidP="000A5116">
            <w:r w:rsidRPr="002D1C83">
              <w:rPr>
                <w:i/>
                <w:iCs/>
              </w:rPr>
              <w:t>Stk. 2.</w:t>
            </w:r>
            <w:r w:rsidRPr="002D1C83">
              <w:t> </w:t>
            </w:r>
            <w:ins w:id="156" w:author="Johan Vestergaard Paulsen" w:date="2025-06-25T17:56:00Z">
              <w:r>
                <w:t xml:space="preserve">Såfremt </w:t>
              </w:r>
            </w:ins>
            <w:r w:rsidRPr="002D1C83">
              <w:t xml:space="preserve">Sikkerhedsstyrelsen </w:t>
            </w:r>
            <w:del w:id="157" w:author="Johan Vestergaard Paulsen" w:date="2025-06-25T17:56:00Z">
              <w:r w:rsidRPr="002D1C83" w:rsidDel="00CE1764">
                <w:delText xml:space="preserve">kan </w:delText>
              </w:r>
            </w:del>
            <w:r w:rsidRPr="002D1C83">
              <w:t>som led i kontrollen af byggevarer erhverve</w:t>
            </w:r>
            <w:ins w:id="158" w:author="Johan Vestergaard Paulsen" w:date="2025-06-25T17:56:00Z">
              <w:r>
                <w:t>r</w:t>
              </w:r>
            </w:ins>
            <w:r w:rsidRPr="002D1C83">
              <w:t xml:space="preserve"> produktprøver, </w:t>
            </w:r>
            <w:ins w:id="159" w:author="Johan Vestergaard Paulsen" w:date="2025-06-25T17:56:00Z">
              <w:r>
                <w:lastRenderedPageBreak/>
                <w:t>kan dette blandt andet ske</w:t>
              </w:r>
            </w:ins>
            <w:del w:id="160" w:author="Johan Vestergaard Paulsen" w:date="2025-06-25T17:56:00Z">
              <w:r w:rsidRPr="002D1C83" w:rsidDel="00CE1764">
                <w:delText>herunder</w:delText>
              </w:r>
            </w:del>
            <w:r w:rsidRPr="002D1C83">
              <w:t xml:space="preserve"> </w:t>
            </w:r>
            <w:r>
              <w:t>ved brug af</w:t>
            </w:r>
            <w:r w:rsidRPr="002D1C83">
              <w:t xml:space="preserve"> en skjult identitet</w:t>
            </w:r>
            <w:ins w:id="161" w:author="Johan Vestergaard Paulsen" w:date="2025-06-25T17:56:00Z">
              <w:r>
                <w:t>.</w:t>
              </w:r>
            </w:ins>
            <w:del w:id="162" w:author="Johan Vestergaard Paulsen" w:date="2025-06-25T17:56:00Z">
              <w:r w:rsidRPr="002D1C83" w:rsidDel="00CE1764">
                <w:delText>,</w:delText>
              </w:r>
            </w:del>
            <w:r w:rsidRPr="002D1C83">
              <w:t xml:space="preserve"> </w:t>
            </w:r>
            <w:del w:id="163" w:author="Johan Vestergaard Paulsen" w:date="2025-06-25T17:56:00Z">
              <w:r w:rsidRPr="002D1C83" w:rsidDel="00CE1764">
                <w:delText>f</w:delText>
              </w:r>
            </w:del>
            <w:ins w:id="164" w:author="Johan Vestergaard Paulsen" w:date="2025-06-25T17:56:00Z">
              <w:r>
                <w:t>F</w:t>
              </w:r>
            </w:ins>
            <w:r w:rsidRPr="002D1C83">
              <w:t xml:space="preserve">or at kontrollere </w:t>
            </w:r>
            <w:del w:id="165" w:author="Johan Vestergaard Paulsen" w:date="2025-06-25T17:56:00Z">
              <w:r w:rsidRPr="002D1C83" w:rsidDel="00CE1764">
                <w:delText xml:space="preserve">disse </w:delText>
              </w:r>
            </w:del>
            <w:r w:rsidRPr="002D1C83">
              <w:t xml:space="preserve">prøver </w:t>
            </w:r>
            <w:del w:id="166" w:author="Johan Vestergaard Paulsen" w:date="2025-06-25T17:56:00Z">
              <w:r w:rsidRPr="002D1C83" w:rsidDel="00CE1764">
                <w:delText>og</w:delText>
              </w:r>
            </w:del>
            <w:ins w:id="167" w:author="Johan Vestergaard Paulsen" w:date="2025-06-25T17:56:00Z">
              <w:r>
                <w:t>kan Sikkerhedsstyrelsen</w:t>
              </w:r>
            </w:ins>
            <w:r w:rsidRPr="002D1C83">
              <w:t xml:space="preserve"> foretage reverse engineering </w:t>
            </w:r>
            <w:del w:id="168" w:author="Johan Vestergaard Paulsen" w:date="2025-06-25T19:26:00Z">
              <w:r w:rsidRPr="002D1C83" w:rsidDel="006C3261">
                <w:delText xml:space="preserve">på dem </w:delText>
              </w:r>
            </w:del>
            <w:r w:rsidRPr="002D1C83">
              <w:t>med henblik på at identificere manglende overensstemmelse</w:t>
            </w:r>
            <w:ins w:id="169" w:author="Johan Vestergaard Paulsen" w:date="2025-06-25T19:26:00Z">
              <w:r w:rsidR="006C3261">
                <w:t>.</w:t>
              </w:r>
            </w:ins>
            <w:r w:rsidRPr="002D1C83">
              <w:t xml:space="preserve"> </w:t>
            </w:r>
            <w:del w:id="170" w:author="Johan Vestergaard Paulsen" w:date="2025-06-25T17:57:00Z">
              <w:r w:rsidRPr="002D1C83" w:rsidDel="00CE1764">
                <w:delText>og indhente dokumentation</w:delText>
              </w:r>
            </w:del>
          </w:p>
          <w:p w14:paraId="731E28AC" w14:textId="450C95C4" w:rsidR="006B7F58" w:rsidRPr="002D1C83" w:rsidDel="004966AD" w:rsidRDefault="006B7F58" w:rsidP="006B7F58">
            <w:pPr>
              <w:rPr>
                <w:del w:id="171" w:author="Johan Vestergaard Paulsen" w:date="2025-05-23T16:34:00Z"/>
              </w:rPr>
            </w:pPr>
            <w:del w:id="172" w:author="Johan Vestergaard Paulsen" w:date="2025-05-23T16:34:00Z">
              <w:r w:rsidRPr="002D1C83" w:rsidDel="004966AD">
                <w:rPr>
                  <w:i/>
                  <w:iCs/>
                </w:rPr>
                <w:delText>Stk. 3.</w:delText>
              </w:r>
              <w:r w:rsidRPr="002D1C83" w:rsidDel="004966AD">
                <w:delText> For byggevarer, der er omfattet af en harmoniseret standard eller en europæisk teknisk vurdering, kan Sikkerhedsstyrelsen forlange dokumentation for</w:delText>
              </w:r>
            </w:del>
            <w:del w:id="173" w:author="Johan Vestergaard Paulsen" w:date="2025-05-23T15:39:00Z">
              <w:r w:rsidRPr="002D1C83" w:rsidDel="003003E6">
                <w:delText>, at markedsføring og salg er i</w:delText>
              </w:r>
            </w:del>
            <w:del w:id="174" w:author="Johan Vestergaard Paulsen" w:date="2025-05-23T16:34:00Z">
              <w:r w:rsidRPr="002D1C83" w:rsidDel="004966AD">
                <w:delText xml:space="preserve"> overensstemmelse med byggevareforordningen, herunder</w:delText>
              </w:r>
            </w:del>
          </w:p>
          <w:p w14:paraId="670B4445" w14:textId="6C49AC4F" w:rsidR="006B7F58" w:rsidRPr="002D1C83" w:rsidDel="004966AD" w:rsidRDefault="006B7F58" w:rsidP="006B7F58">
            <w:pPr>
              <w:rPr>
                <w:del w:id="175" w:author="Johan Vestergaard Paulsen" w:date="2025-05-23T16:34:00Z"/>
              </w:rPr>
            </w:pPr>
            <w:del w:id="176" w:author="Johan Vestergaard Paulsen" w:date="2025-05-23T16:34:00Z">
              <w:r w:rsidRPr="002D1C83" w:rsidDel="004966AD">
                <w:delText>1) at byggevaren er forsynet med CE-mærkning,</w:delText>
              </w:r>
            </w:del>
          </w:p>
          <w:p w14:paraId="3646F996" w14:textId="5E85B3D7" w:rsidR="006B7F58" w:rsidRPr="002D1C83" w:rsidDel="004966AD" w:rsidRDefault="006B7F58" w:rsidP="006B7F58">
            <w:pPr>
              <w:rPr>
                <w:del w:id="177" w:author="Johan Vestergaard Paulsen" w:date="2025-05-23T16:34:00Z"/>
              </w:rPr>
            </w:pPr>
            <w:del w:id="178" w:author="Johan Vestergaard Paulsen" w:date="2025-05-23T16:34:00Z">
              <w:r w:rsidRPr="002D1C83" w:rsidDel="004966AD">
                <w:delText>2) at CE-mærkningen er påført korrekt, og</w:delText>
              </w:r>
            </w:del>
          </w:p>
          <w:p w14:paraId="5BE1C642" w14:textId="376C2662" w:rsidR="006B7F58" w:rsidRPr="002D1C83" w:rsidRDefault="006B7F58" w:rsidP="006B7F58">
            <w:del w:id="179" w:author="Johan Vestergaard Paulsen" w:date="2025-05-23T16:34:00Z">
              <w:r w:rsidRPr="002D1C83" w:rsidDel="004966AD">
                <w:delText>3) at ydeevnedeklarationen foreligger, og at der er udarbejdet den fornødne bagvedliggende tekniske dokumentation.</w:delText>
              </w:r>
            </w:del>
          </w:p>
          <w:p w14:paraId="7F7FB8D9" w14:textId="59EDDC72" w:rsidR="006B7F58" w:rsidRPr="002D1C83" w:rsidDel="003003E6" w:rsidRDefault="006B7F58" w:rsidP="006B7F58">
            <w:pPr>
              <w:rPr>
                <w:del w:id="180" w:author="Johan Vestergaard Paulsen" w:date="2025-05-23T15:34:00Z"/>
              </w:rPr>
            </w:pPr>
            <w:del w:id="181" w:author="Johan Vestergaard Paulsen" w:date="2025-05-23T15:34:00Z">
              <w:r w:rsidRPr="002D1C83" w:rsidDel="003003E6">
                <w:rPr>
                  <w:i/>
                  <w:iCs/>
                </w:rPr>
                <w:delText>Stk. 4.</w:delText>
              </w:r>
              <w:r w:rsidRPr="002D1C83" w:rsidDel="003003E6">
                <w:delText> For byggevarer, der er omfattet af en obligatorisk dansk standard, godkendelse eller mærkningsordning, kan Sikkerhedsstyrelsen forlange dokumentation for,</w:delText>
              </w:r>
            </w:del>
          </w:p>
          <w:p w14:paraId="61E36C18" w14:textId="43980786" w:rsidR="006B7F58" w:rsidRPr="002D1C83" w:rsidDel="003003E6" w:rsidRDefault="006B7F58" w:rsidP="006B7F58">
            <w:pPr>
              <w:rPr>
                <w:del w:id="182" w:author="Johan Vestergaard Paulsen" w:date="2025-05-23T15:34:00Z"/>
              </w:rPr>
            </w:pPr>
            <w:del w:id="183" w:author="Johan Vestergaard Paulsen" w:date="2025-05-23T15:34:00Z">
              <w:r w:rsidRPr="002D1C83" w:rsidDel="003003E6">
                <w:delText>1) at byggevaren er mærket korrekt,</w:delText>
              </w:r>
            </w:del>
          </w:p>
          <w:p w14:paraId="6CB6B9F2" w14:textId="626C6F8E" w:rsidR="006B7F58" w:rsidRPr="002D1C83" w:rsidDel="003003E6" w:rsidRDefault="006B7F58" w:rsidP="006B7F58">
            <w:pPr>
              <w:rPr>
                <w:del w:id="184" w:author="Johan Vestergaard Paulsen" w:date="2025-05-23T15:34:00Z"/>
              </w:rPr>
            </w:pPr>
            <w:del w:id="185" w:author="Johan Vestergaard Paulsen" w:date="2025-05-23T15:34:00Z">
              <w:r w:rsidRPr="002D1C83" w:rsidDel="003003E6">
                <w:delText>2) at en eventuel godkendelse og relevante prøvningsrapporter foreligger, og</w:delText>
              </w:r>
            </w:del>
          </w:p>
          <w:p w14:paraId="390861F7" w14:textId="1699088C" w:rsidR="006B7F58" w:rsidRPr="002D1C83" w:rsidDel="003003E6" w:rsidRDefault="006B7F58" w:rsidP="006B7F58">
            <w:pPr>
              <w:rPr>
                <w:del w:id="186" w:author="Johan Vestergaard Paulsen" w:date="2025-05-23T15:34:00Z"/>
              </w:rPr>
            </w:pPr>
            <w:del w:id="187" w:author="Johan Vestergaard Paulsen" w:date="2025-05-23T15:34:00Z">
              <w:r w:rsidRPr="002D1C83" w:rsidDel="003003E6">
                <w:delText>3) at eventuel certificering er foretaget på virksomheden.</w:delText>
              </w:r>
            </w:del>
          </w:p>
          <w:p w14:paraId="11A30DAF" w14:textId="28EAFE43" w:rsidR="006B7F58" w:rsidRPr="002D1C83" w:rsidDel="003003E6" w:rsidRDefault="006B7F58" w:rsidP="006B7F58">
            <w:pPr>
              <w:rPr>
                <w:del w:id="188" w:author="Johan Vestergaard Paulsen" w:date="2025-05-23T15:34:00Z"/>
              </w:rPr>
            </w:pPr>
            <w:del w:id="189" w:author="Johan Vestergaard Paulsen" w:date="2025-05-23T15:34:00Z">
              <w:r w:rsidRPr="002D1C83" w:rsidDel="003003E6">
                <w:rPr>
                  <w:i/>
                  <w:iCs/>
                </w:rPr>
                <w:delText>Stk. 5.</w:delText>
              </w:r>
              <w:r w:rsidRPr="002D1C83" w:rsidDel="003003E6">
                <w:delText> For byggevarer, der er omfattet af en standard, godkendelse eller mærkning i et andet EU- eller EØS-land, kan Sikkerhedsstyrelsen forlange dokumentation for, at den pågældende standard, godkendelse eller mærkning opfylder kravene på samme niveau som den tilsvarende danske standard, godkendelse eller mærkning for den pågældende byggevare.</w:delText>
              </w:r>
            </w:del>
          </w:p>
          <w:p w14:paraId="3750BAF5" w14:textId="7C77FDF0" w:rsidR="006B7F58" w:rsidRPr="002D1C83" w:rsidRDefault="006B7F58" w:rsidP="006B7F58">
            <w:del w:id="190" w:author="Johan Vestergaard Paulsen" w:date="2025-05-23T15:34:00Z">
              <w:r w:rsidRPr="002D1C83" w:rsidDel="003003E6">
                <w:rPr>
                  <w:i/>
                  <w:iCs/>
                </w:rPr>
                <w:delText>Stk. 6.</w:delText>
              </w:r>
              <w:r w:rsidRPr="002D1C83" w:rsidDel="003003E6">
                <w:delText> For byggevarer, der ikke er omfattet af en harmoniseret standard, en europæisk teknisk vurdering, en dansk standard, godkendelse eller mærkning, eller en tilsvarende standard, godkendelse eller mærkning fra et andet EU- eller EØS-land, kan Sikkerhedsstyrelsen forlange dokumentation for, at byggevaren opfylder eventuelle krav, som er fastsat i byggelovgivningen eller anden lovgivning for den anvendelse, byggevaren er bestemt til</w:delText>
              </w:r>
            </w:del>
            <w:r w:rsidRPr="002D1C83">
              <w:t>.</w:t>
            </w:r>
          </w:p>
          <w:p w14:paraId="2F210E50" w14:textId="577F376B" w:rsidR="006B7F58" w:rsidDel="003003E6" w:rsidRDefault="006B7F58" w:rsidP="006B7F58">
            <w:pPr>
              <w:rPr>
                <w:del w:id="191" w:author="Johan Vestergaard Paulsen" w:date="2025-05-23T15:38:00Z"/>
              </w:rPr>
            </w:pPr>
            <w:del w:id="192" w:author="Johan Vestergaard Paulsen" w:date="2025-05-23T15:38:00Z">
              <w:r w:rsidRPr="002D1C83" w:rsidDel="003003E6">
                <w:rPr>
                  <w:i/>
                  <w:iCs/>
                </w:rPr>
                <w:delText>Stk. 7.</w:delText>
              </w:r>
              <w:r w:rsidRPr="002D1C83" w:rsidDel="003003E6">
                <w:delText xml:space="preserve"> For alle byggevarer kan Sikkerhedsstyrelsen forlange dokumentation for rigtigheden af de faktiske forhold, som de erhvervsdrivende angiver i forbindelse med markedsføringen af byggevarens egenskaber og </w:delText>
              </w:r>
            </w:del>
            <w:del w:id="193" w:author="Johan Vestergaard Paulsen" w:date="2025-05-23T15:34:00Z">
              <w:r w:rsidRPr="002D1C83" w:rsidDel="003003E6">
                <w:delText xml:space="preserve">lovlige </w:delText>
              </w:r>
            </w:del>
            <w:del w:id="194" w:author="Johan Vestergaard Paulsen" w:date="2025-05-23T15:38:00Z">
              <w:r w:rsidRPr="002D1C83" w:rsidDel="003003E6">
                <w:delText>anvendelse i byggeri.</w:delText>
              </w:r>
            </w:del>
          </w:p>
          <w:p w14:paraId="3DD3E2A4" w14:textId="77777777" w:rsidR="006B7F58" w:rsidRPr="002D1C83" w:rsidRDefault="006B7F58" w:rsidP="006B7F58"/>
        </w:tc>
        <w:tc>
          <w:tcPr>
            <w:tcW w:w="4961" w:type="dxa"/>
          </w:tcPr>
          <w:p w14:paraId="58B6FF62" w14:textId="35DB7F2D" w:rsidR="000A5116" w:rsidRDefault="000A5116" w:rsidP="000A5116">
            <w:r w:rsidRPr="002D1C83">
              <w:rPr>
                <w:i/>
                <w:iCs/>
              </w:rPr>
              <w:lastRenderedPageBreak/>
              <w:t>Stk. 2.</w:t>
            </w:r>
            <w:r w:rsidRPr="002D1C83">
              <w:t> </w:t>
            </w:r>
            <w:r>
              <w:t xml:space="preserve">Såfremt </w:t>
            </w:r>
            <w:r w:rsidRPr="002D1C83">
              <w:t>Sikkerhedsstyrelsen som led i kontrollen af byggevarer erhverve</w:t>
            </w:r>
            <w:r>
              <w:t>r</w:t>
            </w:r>
            <w:r w:rsidRPr="002D1C83">
              <w:t xml:space="preserve"> produktprøver</w:t>
            </w:r>
            <w:r>
              <w:t>,</w:t>
            </w:r>
            <w:r w:rsidRPr="002D1C83">
              <w:t xml:space="preserve"> </w:t>
            </w:r>
            <w:r>
              <w:lastRenderedPageBreak/>
              <w:t>kan dette blandt andet ske</w:t>
            </w:r>
            <w:r w:rsidRPr="002D1C83">
              <w:t xml:space="preserve"> </w:t>
            </w:r>
            <w:r>
              <w:t>ved brug af</w:t>
            </w:r>
            <w:r w:rsidRPr="002D1C83">
              <w:t xml:space="preserve"> en skjult identitet</w:t>
            </w:r>
            <w:r>
              <w:t>.</w:t>
            </w:r>
            <w:r w:rsidRPr="002D1C83">
              <w:t xml:space="preserve"> </w:t>
            </w:r>
            <w:r>
              <w:t>F</w:t>
            </w:r>
            <w:r w:rsidRPr="002D1C83">
              <w:t xml:space="preserve">or at kontrollere prøver </w:t>
            </w:r>
            <w:r>
              <w:t>kan Sikkerhedsstyrelsen</w:t>
            </w:r>
            <w:r w:rsidRPr="002D1C83">
              <w:t xml:space="preserve"> foretage reverse engineering med henblik på at identificere manglende overensstemmelse</w:t>
            </w:r>
            <w:r>
              <w:t>.</w:t>
            </w:r>
          </w:p>
          <w:p w14:paraId="56049FB0" w14:textId="77777777" w:rsidR="006B7F58" w:rsidRDefault="006B7F58" w:rsidP="000A5116"/>
        </w:tc>
        <w:tc>
          <w:tcPr>
            <w:tcW w:w="6804" w:type="dxa"/>
          </w:tcPr>
          <w:p w14:paraId="2AAD8E3D" w14:textId="32DF9A56" w:rsidR="00177D92" w:rsidRPr="00B36B66" w:rsidRDefault="00177D92" w:rsidP="006B7F58">
            <w:pPr>
              <w:rPr>
                <w:i/>
                <w:iCs/>
                <w:u w:val="single"/>
              </w:rPr>
            </w:pPr>
            <w:r w:rsidRPr="00B36B66">
              <w:rPr>
                <w:i/>
                <w:iCs/>
                <w:u w:val="single"/>
              </w:rPr>
              <w:lastRenderedPageBreak/>
              <w:t>Kolonne 1 – nuværende bekendtgørelse</w:t>
            </w:r>
          </w:p>
          <w:p w14:paraId="3AFCDDE7" w14:textId="32E15F2F" w:rsidR="000A5116" w:rsidRDefault="000A5116" w:rsidP="006B7F58">
            <w:r>
              <w:lastRenderedPageBreak/>
              <w:t xml:space="preserve">Bestemmelsen i </w:t>
            </w:r>
            <w:r w:rsidR="00B36B66">
              <w:t xml:space="preserve">§ 5 (tidligere § 7), </w:t>
            </w:r>
            <w:r>
              <w:t>stk. 2</w:t>
            </w:r>
            <w:r w:rsidR="00B36B66">
              <w:t>,</w:t>
            </w:r>
            <w:r>
              <w:t xml:space="preserve"> om beføjelsen til at erhverve produktprøver</w:t>
            </w:r>
            <w:r w:rsidR="00B36B66">
              <w:t>,</w:t>
            </w:r>
            <w:r>
              <w:t xml:space="preserve"> ophæves fordi det er indeholdt i byggelovens § 31 B, stk. 4.</w:t>
            </w:r>
          </w:p>
          <w:p w14:paraId="59669F3A" w14:textId="0B0D50EA" w:rsidR="000A5116" w:rsidRDefault="00B36B66" w:rsidP="006B7F58">
            <w:r>
              <w:t>B</w:t>
            </w:r>
            <w:r w:rsidR="000A5116">
              <w:t>eføjelsen til at indhente dokumentation ophæves</w:t>
            </w:r>
            <w:r w:rsidR="00195403">
              <w:t>,</w:t>
            </w:r>
            <w:r w:rsidR="000A5116">
              <w:t xml:space="preserve"> fordi det er indeholdt i byggelovens § 31 B, stk. 1.</w:t>
            </w:r>
          </w:p>
          <w:p w14:paraId="599E30C0" w14:textId="5168971D" w:rsidR="000A5116" w:rsidRDefault="000A5116" w:rsidP="006B7F58">
            <w:r>
              <w:t>Resten af stk. 2 bibeholdes og implementerer derved markedsovervågningsforordningens artikel 14, stk. 3, litra j.</w:t>
            </w:r>
          </w:p>
          <w:p w14:paraId="13DCF4EB" w14:textId="77777777" w:rsidR="000A5116" w:rsidRDefault="000A5116" w:rsidP="006B7F58"/>
          <w:p w14:paraId="5DF45794" w14:textId="250D4C01" w:rsidR="000A5116" w:rsidRDefault="000A5116" w:rsidP="006B7F58">
            <w:r>
              <w:t>Stk. 3 ophæves</w:t>
            </w:r>
            <w:r w:rsidR="00177D92">
              <w:t>,</w:t>
            </w:r>
            <w:r>
              <w:t xml:space="preserve"> fordi det er indeholdt i at føre tilsyn med byggevareforordningen.</w:t>
            </w:r>
          </w:p>
          <w:p w14:paraId="07A686E5" w14:textId="77777777" w:rsidR="000A5116" w:rsidRDefault="000A5116" w:rsidP="006B7F58"/>
          <w:p w14:paraId="5E62A5D9" w14:textId="47F20680" w:rsidR="000A5116" w:rsidRDefault="000A5116" w:rsidP="006B7F58">
            <w:r>
              <w:t>Stk. 4 og 5 ophæves og indeholdes fremover i bestemmelsen om, at Sikkerhedsstyrelsen fører tilsyn med kravene i GDV-bekendtgørelsen.</w:t>
            </w:r>
          </w:p>
          <w:p w14:paraId="514BA1E9" w14:textId="77777777" w:rsidR="000A5116" w:rsidRDefault="000A5116" w:rsidP="006B7F58"/>
          <w:p w14:paraId="534E4932" w14:textId="50516A14" w:rsidR="00FC017A" w:rsidRDefault="00FC017A" w:rsidP="00FC017A">
            <w:r>
              <w:t xml:space="preserve">Stk. 6 og 7 ophæves, fordi eventuelle krav fastsat i byggelovgivningen om en byggevares anvendelse hører under kommunen som bygningsmyndighed, jf. byggelovens § 16 C. </w:t>
            </w:r>
          </w:p>
          <w:p w14:paraId="7E149049" w14:textId="3F711883" w:rsidR="00C81DE0" w:rsidRDefault="00C81DE0" w:rsidP="00FC017A">
            <w:r>
              <w:t>Det er endvidere som udgangspunkt ikke ulovligt at distribuere en vare, selv om der er formål, som varen ikke vil kunne anvendes til, så længe markedsføringen af varen ikke er vildledende.</w:t>
            </w:r>
          </w:p>
          <w:p w14:paraId="0A2B4B1B" w14:textId="77777777" w:rsidR="002F796B" w:rsidRDefault="002F796B" w:rsidP="00FC017A"/>
          <w:p w14:paraId="1D627F66" w14:textId="00166453" w:rsidR="00FC017A" w:rsidRDefault="00FC017A" w:rsidP="00FC017A">
            <w:r>
              <w:t xml:space="preserve">Stk. </w:t>
            </w:r>
            <w:r w:rsidR="00C81DE0">
              <w:t>7 er endvidere udtryk for forhold, som enten er reguleret i byggevareforordningen – og derfor er overflødig at gentage i bekendtgørelsen – eller også falder ind under almindelige regler om markedsføring, som henhører under markedsføringsloven.</w:t>
            </w:r>
          </w:p>
          <w:p w14:paraId="2815A049" w14:textId="57D8466C" w:rsidR="00FC017A" w:rsidRDefault="00FC017A" w:rsidP="006B7F58"/>
          <w:p w14:paraId="2259568E" w14:textId="4866F82B" w:rsidR="002F796B" w:rsidRPr="00851CB6" w:rsidRDefault="002F796B" w:rsidP="006B7F58">
            <w:pPr>
              <w:rPr>
                <w:i/>
                <w:iCs/>
                <w:u w:val="single"/>
              </w:rPr>
            </w:pPr>
            <w:r w:rsidRPr="00851CB6">
              <w:rPr>
                <w:i/>
                <w:iCs/>
                <w:u w:val="single"/>
              </w:rPr>
              <w:t>Kolonne 2 – nye bekendtgørelse</w:t>
            </w:r>
          </w:p>
          <w:p w14:paraId="021BD921" w14:textId="517670C3" w:rsidR="00486499" w:rsidRDefault="00486499" w:rsidP="00486499">
            <w:r>
              <w:t>Samme forhold gør sig gældende som for kolonne 1.</w:t>
            </w:r>
          </w:p>
          <w:p w14:paraId="78008B8F" w14:textId="7CDCFE3A" w:rsidR="002F796B" w:rsidRDefault="00486499" w:rsidP="006B7F58">
            <w:r>
              <w:t>Dog - b</w:t>
            </w:r>
            <w:r w:rsidR="002F796B">
              <w:t>estemmelsen om at erhverve prøver fremgår af den nye bekendtgørelse, da den ikke fremgår direkte af loven eller markedsovervågningsforordningen.</w:t>
            </w:r>
          </w:p>
          <w:p w14:paraId="34213C5E" w14:textId="77777777" w:rsidR="002F796B" w:rsidRDefault="002F796B" w:rsidP="006B7F58"/>
          <w:p w14:paraId="0A6F03E6" w14:textId="15A01B3B" w:rsidR="002F796B" w:rsidRDefault="002F796B" w:rsidP="006B7F58"/>
        </w:tc>
        <w:tc>
          <w:tcPr>
            <w:tcW w:w="4678" w:type="dxa"/>
          </w:tcPr>
          <w:p w14:paraId="5FF543AD" w14:textId="1D6B0954" w:rsidR="006B7F58" w:rsidRPr="00C864AA" w:rsidRDefault="006B7F58" w:rsidP="006B7F58">
            <w:pPr>
              <w:rPr>
                <w:szCs w:val="20"/>
              </w:rPr>
            </w:pPr>
          </w:p>
        </w:tc>
      </w:tr>
      <w:tr w:rsidR="006B7F58" w14:paraId="7221B65A" w14:textId="77777777" w:rsidTr="006E7552">
        <w:tc>
          <w:tcPr>
            <w:tcW w:w="4673" w:type="dxa"/>
          </w:tcPr>
          <w:p w14:paraId="222EED94" w14:textId="71921A16" w:rsidR="006B7F58" w:rsidDel="00430969" w:rsidRDefault="006B7F58" w:rsidP="006B7F58">
            <w:pPr>
              <w:rPr>
                <w:del w:id="195" w:author="Johan Vestergaard Paulsen" w:date="2025-05-23T15:45:00Z"/>
              </w:rPr>
            </w:pPr>
            <w:del w:id="196" w:author="Johan Vestergaard Paulsen" w:date="2025-05-23T15:45:00Z">
              <w:r w:rsidRPr="002D1C83" w:rsidDel="00430969">
                <w:rPr>
                  <w:b/>
                  <w:bCs/>
                </w:rPr>
                <w:delText>§ 8.</w:delText>
              </w:r>
              <w:r w:rsidRPr="002D1C83" w:rsidDel="00430969">
                <w:delText xml:space="preserve"> For byggevarer omfattet af harmoniserede standarder eller europæiske tekniske vurderinger kan Sikkerhedsstyrelsen forlange dokumentation fra de </w:delText>
              </w:r>
              <w:r w:rsidRPr="00513B35" w:rsidDel="00430969">
                <w:delText>erhvervsdrivende, der bringer byggevaren i omsætning eller gør den tilgængelig på markedet, for at de opfylder deres forpligtelser i henholdsvi</w:delText>
              </w:r>
              <w:r w:rsidRPr="002D1C83" w:rsidDel="00430969">
                <w:delText xml:space="preserve">s artikel 11 (fabrikanternes forpligtelser), artikel 12 </w:delText>
              </w:r>
              <w:r w:rsidRPr="002D1C83" w:rsidDel="00430969">
                <w:lastRenderedPageBreak/>
                <w:delText>(bemyndigede repræsentanter), artikel 13 (importørens forpligtelser) og artikel 14 (distributørernes forpligtelser) i byggevareforordningen.</w:delText>
              </w:r>
            </w:del>
          </w:p>
          <w:p w14:paraId="1E58F731" w14:textId="77777777" w:rsidR="006B7F58" w:rsidRPr="002D1C83" w:rsidDel="008B50A4" w:rsidRDefault="006B7F58" w:rsidP="006B7F58">
            <w:pPr>
              <w:rPr>
                <w:b/>
                <w:bCs/>
              </w:rPr>
            </w:pPr>
          </w:p>
        </w:tc>
        <w:tc>
          <w:tcPr>
            <w:tcW w:w="4961" w:type="dxa"/>
          </w:tcPr>
          <w:p w14:paraId="252A66C0" w14:textId="77777777" w:rsidR="006B7F58" w:rsidRDefault="006B7F58" w:rsidP="006B7F58"/>
        </w:tc>
        <w:tc>
          <w:tcPr>
            <w:tcW w:w="6804" w:type="dxa"/>
          </w:tcPr>
          <w:p w14:paraId="34DADB22" w14:textId="6D5E41E1" w:rsidR="000C2636" w:rsidRPr="00B36B66" w:rsidRDefault="000C2636" w:rsidP="006B7F58">
            <w:pPr>
              <w:rPr>
                <w:i/>
                <w:iCs/>
                <w:u w:val="single"/>
              </w:rPr>
            </w:pPr>
            <w:r w:rsidRPr="00B36B66">
              <w:rPr>
                <w:i/>
                <w:iCs/>
                <w:u w:val="single"/>
              </w:rPr>
              <w:t>Kolonne 1 – nuværende b</w:t>
            </w:r>
            <w:r w:rsidR="002C284E" w:rsidRPr="00B36B66">
              <w:rPr>
                <w:i/>
                <w:iCs/>
                <w:u w:val="single"/>
              </w:rPr>
              <w:t>ekendtgørelse</w:t>
            </w:r>
          </w:p>
          <w:p w14:paraId="4CFAA378" w14:textId="6D3671C7" w:rsidR="006B7F58" w:rsidRDefault="006B7F58" w:rsidP="006B7F58">
            <w:r>
              <w:t xml:space="preserve">§ 8 </w:t>
            </w:r>
            <w:r w:rsidR="00C81DE0">
              <w:t>ophæves</w:t>
            </w:r>
            <w:r w:rsidR="001F0A2D">
              <w:t>,</w:t>
            </w:r>
            <w:r>
              <w:t xml:space="preserve"> da den alene gengiver</w:t>
            </w:r>
            <w:r w:rsidR="001F0A2D">
              <w:t>,</w:t>
            </w:r>
            <w:r>
              <w:t xml:space="preserve"> hvad der står i den almindelige bestemmelse om dokumentation for overensstemmelse med</w:t>
            </w:r>
            <w:r w:rsidR="002C284E">
              <w:t xml:space="preserve"> den nuværende </w:t>
            </w:r>
            <w:r>
              <w:t>forordning.</w:t>
            </w:r>
          </w:p>
          <w:p w14:paraId="49E3F8CA" w14:textId="77777777" w:rsidR="00486499" w:rsidRDefault="00486499" w:rsidP="006B7F58"/>
          <w:p w14:paraId="231F1274" w14:textId="552A174A" w:rsidR="00486499" w:rsidRPr="00851CB6" w:rsidRDefault="00486499" w:rsidP="00486499">
            <w:pPr>
              <w:rPr>
                <w:i/>
                <w:iCs/>
                <w:u w:val="single"/>
              </w:rPr>
            </w:pPr>
            <w:r w:rsidRPr="00851CB6">
              <w:rPr>
                <w:i/>
                <w:iCs/>
                <w:u w:val="single"/>
              </w:rPr>
              <w:t>Kolonne 2 – ny bekendtgørelse</w:t>
            </w:r>
          </w:p>
          <w:p w14:paraId="66B4AA37" w14:textId="7A13B3B2" w:rsidR="00486499" w:rsidRDefault="00486499" w:rsidP="00486499">
            <w:r>
              <w:t>Samme forhold gør sig gældende som for kolonne 1.</w:t>
            </w:r>
          </w:p>
        </w:tc>
        <w:tc>
          <w:tcPr>
            <w:tcW w:w="4678" w:type="dxa"/>
          </w:tcPr>
          <w:p w14:paraId="3BF2F159" w14:textId="77777777" w:rsidR="006B7F58" w:rsidRPr="00C864AA" w:rsidRDefault="006B7F58" w:rsidP="006B7F58">
            <w:pPr>
              <w:rPr>
                <w:szCs w:val="20"/>
              </w:rPr>
            </w:pPr>
          </w:p>
        </w:tc>
      </w:tr>
      <w:tr w:rsidR="006B7F58" w14:paraId="4F964EEE" w14:textId="77777777" w:rsidTr="006E7552">
        <w:tc>
          <w:tcPr>
            <w:tcW w:w="4673" w:type="dxa"/>
          </w:tcPr>
          <w:p w14:paraId="7D5D0A6C" w14:textId="4B4F82DA" w:rsidR="006B7F58" w:rsidRPr="002D1C83" w:rsidDel="00430969" w:rsidRDefault="006B7F58" w:rsidP="006B7F58">
            <w:pPr>
              <w:rPr>
                <w:del w:id="197" w:author="Johan Vestergaard Paulsen" w:date="2025-05-23T15:46:00Z"/>
              </w:rPr>
            </w:pPr>
            <w:r w:rsidRPr="002D1C83">
              <w:rPr>
                <w:b/>
                <w:bCs/>
              </w:rPr>
              <w:t xml:space="preserve">§ </w:t>
            </w:r>
            <w:ins w:id="198" w:author="Johan Vestergaard Paulsen" w:date="2025-06-25T19:13:00Z">
              <w:r w:rsidR="0033485F">
                <w:rPr>
                  <w:b/>
                  <w:bCs/>
                </w:rPr>
                <w:t>6</w:t>
              </w:r>
            </w:ins>
            <w:del w:id="199" w:author="Johan Vestergaard Paulsen" w:date="2025-06-25T15:07:00Z">
              <w:r w:rsidRPr="002D1C83" w:rsidDel="00210CAE">
                <w:rPr>
                  <w:b/>
                  <w:bCs/>
                </w:rPr>
                <w:delText>9</w:delText>
              </w:r>
            </w:del>
            <w:r w:rsidRPr="002D1C83">
              <w:rPr>
                <w:b/>
                <w:bCs/>
              </w:rPr>
              <w:t>.</w:t>
            </w:r>
            <w:del w:id="200" w:author="Johan Vestergaard Paulsen" w:date="2025-05-23T15:46:00Z">
              <w:r w:rsidRPr="002D1C83" w:rsidDel="00430969">
                <w:delText> Sikkerhedsstyrelsen kan indhente sagkyndig bistand til prøvning af en byggevare. Sikkerhedsstyrelsen kan endvidere indhente sagkyndige erklæringer, såfremt det skønnes nødvendigt, til afgørelse af, om påbud i henhold til byggelovens § 31 A, stk. 2 eller 3, eller forbud skal udstedes.</w:delText>
              </w:r>
            </w:del>
          </w:p>
          <w:p w14:paraId="7565D242" w14:textId="4909B63F" w:rsidR="006B7F58" w:rsidRPr="002D1C83" w:rsidDel="00AE3E33" w:rsidRDefault="006B7F58" w:rsidP="006B7F58">
            <w:pPr>
              <w:rPr>
                <w:del w:id="201" w:author="Johan Vestergaard Paulsen" w:date="2025-06-25T18:51:00Z"/>
              </w:rPr>
            </w:pPr>
            <w:del w:id="202" w:author="Johan Vestergaard Paulsen" w:date="2025-06-25T18:51:00Z">
              <w:r w:rsidRPr="002D1C83" w:rsidDel="00AE3E33">
                <w:rPr>
                  <w:i/>
                  <w:iCs/>
                </w:rPr>
                <w:delText>Stk. 2.</w:delText>
              </w:r>
              <w:r w:rsidRPr="002D1C83" w:rsidDel="00AE3E33">
                <w:delText> Sikkerhedsstyrelsen kan pålægge den erhvervsdrivende, der har bragt byggevaren i omsætning på det danske marked</w:delText>
              </w:r>
            </w:del>
          </w:p>
          <w:p w14:paraId="5E402616" w14:textId="25384AFD" w:rsidR="006B7F58" w:rsidRPr="002D1C83" w:rsidDel="00AE3E33" w:rsidRDefault="006B7F58" w:rsidP="006B7F58">
            <w:pPr>
              <w:rPr>
                <w:del w:id="203" w:author="Johan Vestergaard Paulsen" w:date="2025-06-25T18:51:00Z"/>
              </w:rPr>
            </w:pPr>
            <w:del w:id="204" w:author="Johan Vestergaard Paulsen" w:date="2025-06-25T18:51:00Z">
              <w:r w:rsidRPr="002D1C83" w:rsidDel="00AE3E33">
                <w:delText xml:space="preserve">1) at afholde udgifter til prøvning, sagkyndig bistand eller erklæringer, jf. stk. 1, hvis prøvning viser, at byggevaren ikke opfylder de krav, der er fastsat i </w:delText>
              </w:r>
            </w:del>
            <w:del w:id="205" w:author="Johan Vestergaard Paulsen" w:date="2025-06-25T18:50:00Z">
              <w:r w:rsidRPr="002D1C83" w:rsidDel="00AE3E33">
                <w:delText xml:space="preserve">byggeloven, </w:delText>
              </w:r>
            </w:del>
            <w:del w:id="206" w:author="Johan Vestergaard Paulsen" w:date="2025-06-25T18:51:00Z">
              <w:r w:rsidRPr="002D1C83" w:rsidDel="00AE3E33">
                <w:delText xml:space="preserve">regler, der er fastsat i medfør af byggeloven, </w:delText>
              </w:r>
            </w:del>
            <w:del w:id="207" w:author="Johan Vestergaard Paulsen" w:date="2025-06-25T18:50:00Z">
              <w:r w:rsidRPr="002D1C83" w:rsidDel="00AE3E33">
                <w:delText>regler i anden lovgivning eller i Den Europæiske Unions forordninger eller direktiver, og</w:delText>
              </w:r>
            </w:del>
          </w:p>
          <w:p w14:paraId="5E01FA6C" w14:textId="2931498B" w:rsidR="006B7F58" w:rsidRPr="002D1C83" w:rsidDel="00AE3E33" w:rsidRDefault="006B7F58" w:rsidP="006B7F58">
            <w:pPr>
              <w:rPr>
                <w:del w:id="208" w:author="Johan Vestergaard Paulsen" w:date="2025-06-25T18:53:00Z"/>
              </w:rPr>
            </w:pPr>
            <w:del w:id="209" w:author="Johan Vestergaard Paulsen" w:date="2025-06-25T18:53:00Z">
              <w:r w:rsidRPr="002D1C83" w:rsidDel="00AE3E33">
                <w:delText>2) at refundere udgifter til byggevarer, der som led i markedskontrol er indkøbt i detailleddet, når prøvning viser, at byggevaren ikke opfylder de krav, der er fastsat i byggeloven, regler, der er fastsat i medfør af byggeloven, regler i anden lovgivning eller i Den Europæiske Unions forordninger eller direktiver.</w:delText>
              </w:r>
            </w:del>
          </w:p>
          <w:p w14:paraId="0CF0F8AC" w14:textId="0770D1F9" w:rsidR="006B7F58" w:rsidRDefault="006B7F58" w:rsidP="006B7F58">
            <w:del w:id="210" w:author="Johan Vestergaard Paulsen" w:date="2025-06-25T20:52:00Z">
              <w:r w:rsidRPr="002D1C83" w:rsidDel="000A210A">
                <w:rPr>
                  <w:i/>
                  <w:iCs/>
                </w:rPr>
                <w:delText>Stk. 3.</w:delText>
              </w:r>
              <w:r w:rsidRPr="002D1C83" w:rsidDel="000A210A">
                <w:delText> </w:delText>
              </w:r>
            </w:del>
            <w:r w:rsidRPr="002D1C83">
              <w:t>Sikkerhedsstyrelsen kan pålægge ethvert led i omsætningen at yde bistand ved forsendelse af vareprøver og at afholde udgifterne hertil.</w:t>
            </w:r>
          </w:p>
          <w:p w14:paraId="36953F33" w14:textId="77777777" w:rsidR="006B7F58" w:rsidRPr="002D1C83" w:rsidDel="00C51D87" w:rsidRDefault="006B7F58" w:rsidP="006B7F58">
            <w:pPr>
              <w:rPr>
                <w:b/>
                <w:bCs/>
              </w:rPr>
            </w:pPr>
          </w:p>
        </w:tc>
        <w:tc>
          <w:tcPr>
            <w:tcW w:w="4961" w:type="dxa"/>
          </w:tcPr>
          <w:p w14:paraId="38FB4EA8" w14:textId="71A2BAAB" w:rsidR="0072276B" w:rsidDel="002C284E" w:rsidRDefault="0072276B" w:rsidP="006B7F58">
            <w:pPr>
              <w:rPr>
                <w:del w:id="211" w:author="Simone Blomgaard Lauridsen" w:date="2025-07-01T14:18:00Z"/>
                <w:b/>
                <w:bCs/>
              </w:rPr>
            </w:pPr>
          </w:p>
          <w:p w14:paraId="1172EF19" w14:textId="0AE0207E" w:rsidR="0072276B" w:rsidDel="002C284E" w:rsidRDefault="0072276B" w:rsidP="006B7F58">
            <w:pPr>
              <w:rPr>
                <w:del w:id="212" w:author="Simone Blomgaard Lauridsen" w:date="2025-07-01T14:18:00Z"/>
                <w:b/>
                <w:bCs/>
              </w:rPr>
            </w:pPr>
          </w:p>
          <w:p w14:paraId="3F1A37BC" w14:textId="534B4AAE" w:rsidR="0072276B" w:rsidDel="002C284E" w:rsidRDefault="0072276B" w:rsidP="006B7F58">
            <w:pPr>
              <w:rPr>
                <w:del w:id="213" w:author="Simone Blomgaard Lauridsen" w:date="2025-07-01T14:18:00Z"/>
                <w:b/>
                <w:bCs/>
              </w:rPr>
            </w:pPr>
          </w:p>
          <w:p w14:paraId="7E751FB4" w14:textId="0A7CC4F0" w:rsidR="0072276B" w:rsidDel="002C284E" w:rsidRDefault="0072276B" w:rsidP="006B7F58">
            <w:pPr>
              <w:rPr>
                <w:del w:id="214" w:author="Simone Blomgaard Lauridsen" w:date="2025-07-01T14:18:00Z"/>
                <w:b/>
                <w:bCs/>
              </w:rPr>
            </w:pPr>
          </w:p>
          <w:p w14:paraId="477507A0" w14:textId="6F9BE8DA" w:rsidR="0072276B" w:rsidDel="002C284E" w:rsidRDefault="0072276B" w:rsidP="006B7F58">
            <w:pPr>
              <w:rPr>
                <w:del w:id="215" w:author="Simone Blomgaard Lauridsen" w:date="2025-07-01T14:18:00Z"/>
                <w:b/>
                <w:bCs/>
              </w:rPr>
            </w:pPr>
          </w:p>
          <w:p w14:paraId="28B87DFE" w14:textId="4B40DFD7" w:rsidR="0072276B" w:rsidDel="002C284E" w:rsidRDefault="0072276B" w:rsidP="006B7F58">
            <w:pPr>
              <w:rPr>
                <w:del w:id="216" w:author="Simone Blomgaard Lauridsen" w:date="2025-07-01T14:18:00Z"/>
                <w:b/>
                <w:bCs/>
              </w:rPr>
            </w:pPr>
          </w:p>
          <w:p w14:paraId="767E8A1B" w14:textId="12D823A2" w:rsidR="0072276B" w:rsidDel="002C284E" w:rsidRDefault="0072276B" w:rsidP="006B7F58">
            <w:pPr>
              <w:rPr>
                <w:del w:id="217" w:author="Simone Blomgaard Lauridsen" w:date="2025-07-01T14:18:00Z"/>
                <w:b/>
                <w:bCs/>
              </w:rPr>
            </w:pPr>
          </w:p>
          <w:p w14:paraId="64B8AA06" w14:textId="08DBC03E" w:rsidR="0072276B" w:rsidDel="002C284E" w:rsidRDefault="0072276B" w:rsidP="006B7F58">
            <w:pPr>
              <w:rPr>
                <w:del w:id="218" w:author="Simone Blomgaard Lauridsen" w:date="2025-07-01T14:18:00Z"/>
                <w:b/>
                <w:bCs/>
              </w:rPr>
            </w:pPr>
          </w:p>
          <w:p w14:paraId="3B3C7DC8" w14:textId="716ABB73" w:rsidR="0072276B" w:rsidDel="002C284E" w:rsidRDefault="0072276B" w:rsidP="006B7F58">
            <w:pPr>
              <w:rPr>
                <w:del w:id="219" w:author="Simone Blomgaard Lauridsen" w:date="2025-07-01T14:18:00Z"/>
                <w:b/>
                <w:bCs/>
              </w:rPr>
            </w:pPr>
          </w:p>
          <w:p w14:paraId="4056E331" w14:textId="26A61C12" w:rsidR="0072276B" w:rsidDel="002C284E" w:rsidRDefault="0072276B" w:rsidP="006B7F58">
            <w:pPr>
              <w:rPr>
                <w:del w:id="220" w:author="Simone Blomgaard Lauridsen" w:date="2025-07-01T14:18:00Z"/>
                <w:b/>
                <w:bCs/>
              </w:rPr>
            </w:pPr>
          </w:p>
          <w:p w14:paraId="7700B3B7" w14:textId="4D8FAA97" w:rsidR="0072276B" w:rsidDel="002C284E" w:rsidRDefault="0072276B" w:rsidP="006B7F58">
            <w:pPr>
              <w:rPr>
                <w:del w:id="221" w:author="Simone Blomgaard Lauridsen" w:date="2025-07-01T14:18:00Z"/>
                <w:b/>
                <w:bCs/>
              </w:rPr>
            </w:pPr>
          </w:p>
          <w:p w14:paraId="75E2FCBD" w14:textId="1B904AB5" w:rsidR="0072276B" w:rsidDel="002C284E" w:rsidRDefault="0072276B" w:rsidP="006B7F58">
            <w:pPr>
              <w:rPr>
                <w:del w:id="222" w:author="Simone Blomgaard Lauridsen" w:date="2025-07-01T14:18:00Z"/>
                <w:b/>
                <w:bCs/>
              </w:rPr>
            </w:pPr>
          </w:p>
          <w:p w14:paraId="3F36BD59" w14:textId="098ED228" w:rsidR="0072276B" w:rsidDel="002C284E" w:rsidRDefault="0072276B" w:rsidP="006B7F58">
            <w:pPr>
              <w:rPr>
                <w:del w:id="223" w:author="Simone Blomgaard Lauridsen" w:date="2025-07-01T14:18:00Z"/>
                <w:b/>
                <w:bCs/>
              </w:rPr>
            </w:pPr>
          </w:p>
          <w:p w14:paraId="643A6A2A" w14:textId="4720F82F" w:rsidR="0072276B" w:rsidDel="002C284E" w:rsidRDefault="0072276B" w:rsidP="006B7F58">
            <w:pPr>
              <w:rPr>
                <w:del w:id="224" w:author="Simone Blomgaard Lauridsen" w:date="2025-07-01T14:18:00Z"/>
                <w:b/>
                <w:bCs/>
              </w:rPr>
            </w:pPr>
          </w:p>
          <w:p w14:paraId="33C9F76A" w14:textId="56DE10FE" w:rsidR="0072276B" w:rsidDel="002C284E" w:rsidRDefault="0072276B" w:rsidP="006B7F58">
            <w:pPr>
              <w:rPr>
                <w:del w:id="225" w:author="Simone Blomgaard Lauridsen" w:date="2025-07-01T14:18:00Z"/>
                <w:b/>
                <w:bCs/>
              </w:rPr>
            </w:pPr>
          </w:p>
          <w:p w14:paraId="453E1011" w14:textId="203ECC06" w:rsidR="0072276B" w:rsidDel="002C284E" w:rsidRDefault="0072276B" w:rsidP="006B7F58">
            <w:pPr>
              <w:rPr>
                <w:del w:id="226" w:author="Simone Blomgaard Lauridsen" w:date="2025-07-01T14:18:00Z"/>
                <w:b/>
                <w:bCs/>
              </w:rPr>
            </w:pPr>
          </w:p>
          <w:p w14:paraId="576573DC" w14:textId="2425BD4D" w:rsidR="0072276B" w:rsidDel="002C284E" w:rsidRDefault="0072276B" w:rsidP="006B7F58">
            <w:pPr>
              <w:rPr>
                <w:del w:id="227" w:author="Simone Blomgaard Lauridsen" w:date="2025-07-01T14:18:00Z"/>
                <w:b/>
                <w:bCs/>
              </w:rPr>
            </w:pPr>
          </w:p>
          <w:p w14:paraId="7C31B271" w14:textId="59C0CA2C" w:rsidR="006B7F58" w:rsidRDefault="006B7F58" w:rsidP="006B7F58">
            <w:r w:rsidRPr="002D1C83">
              <w:rPr>
                <w:b/>
                <w:bCs/>
              </w:rPr>
              <w:t xml:space="preserve">§ </w:t>
            </w:r>
            <w:r w:rsidR="00972C49">
              <w:rPr>
                <w:b/>
                <w:bCs/>
              </w:rPr>
              <w:t>6</w:t>
            </w:r>
            <w:r w:rsidRPr="002D1C83">
              <w:rPr>
                <w:b/>
                <w:bCs/>
              </w:rPr>
              <w:t>.</w:t>
            </w:r>
            <w:r w:rsidRPr="002D1C83">
              <w:t> Sikkerhedsstyrelsen kan pålægge ethvert led i omsætningen at yde bistand ved forsendelse af vareprøver og at afholde udgifterne hertil.</w:t>
            </w:r>
          </w:p>
          <w:p w14:paraId="125D7E6E" w14:textId="77777777" w:rsidR="006B7F58" w:rsidRDefault="006B7F58" w:rsidP="006B7F58"/>
        </w:tc>
        <w:tc>
          <w:tcPr>
            <w:tcW w:w="6804" w:type="dxa"/>
          </w:tcPr>
          <w:p w14:paraId="4D6B156E" w14:textId="77777777" w:rsidR="00851CB6" w:rsidRPr="00851CB6" w:rsidRDefault="00851CB6" w:rsidP="00851CB6">
            <w:pPr>
              <w:rPr>
                <w:i/>
                <w:iCs/>
                <w:u w:val="single"/>
              </w:rPr>
            </w:pPr>
            <w:r w:rsidRPr="00851CB6">
              <w:rPr>
                <w:i/>
                <w:iCs/>
                <w:u w:val="single"/>
              </w:rPr>
              <w:t>Begge bekendtgørelser</w:t>
            </w:r>
          </w:p>
          <w:p w14:paraId="2D500329" w14:textId="550423B2" w:rsidR="00851CB6" w:rsidRPr="00851CB6" w:rsidRDefault="00851CB6" w:rsidP="006B7F58">
            <w:r w:rsidRPr="00851CB6">
              <w:t>Indholdet af stk. 3 (hjemlet i byggelovens § 31 A) i den nuværende bekendtgørelse bibeholdes i begge bekendtgørelser, og bidrager derved også til implementeringen af markedsovervågningsforordningens artikel 14, stk. 4, litra j, om at erhverve og kontrollere produktprøver.</w:t>
            </w:r>
          </w:p>
          <w:p w14:paraId="7FF506FA" w14:textId="77777777" w:rsidR="00851CB6" w:rsidRDefault="00851CB6" w:rsidP="006B7F58">
            <w:pPr>
              <w:rPr>
                <w:i/>
                <w:iCs/>
                <w:u w:val="single"/>
              </w:rPr>
            </w:pPr>
          </w:p>
          <w:p w14:paraId="47BB798F" w14:textId="5F3B45E3" w:rsidR="002C284E" w:rsidRPr="00851CB6" w:rsidRDefault="002C284E" w:rsidP="006B7F58">
            <w:pPr>
              <w:rPr>
                <w:i/>
                <w:iCs/>
                <w:u w:val="single"/>
              </w:rPr>
            </w:pPr>
            <w:r w:rsidRPr="00851CB6">
              <w:rPr>
                <w:i/>
                <w:iCs/>
                <w:u w:val="single"/>
              </w:rPr>
              <w:t>Kolonne 1 – nuværende bekendtgørelse</w:t>
            </w:r>
          </w:p>
          <w:p w14:paraId="37874197" w14:textId="7918CE9E" w:rsidR="006B7F58" w:rsidRDefault="006B7F58" w:rsidP="006B7F58">
            <w:r>
              <w:t>Stk. 1 slettes, da byggelovens § 31</w:t>
            </w:r>
            <w:r w:rsidR="006053B3">
              <w:t xml:space="preserve"> </w:t>
            </w:r>
            <w:r>
              <w:t xml:space="preserve">B indeholder de tilstrækkelige </w:t>
            </w:r>
            <w:r w:rsidR="00BC3F9C">
              <w:t>bestemmelser om</w:t>
            </w:r>
            <w:r w:rsidR="006053B3">
              <w:t>,</w:t>
            </w:r>
            <w:r>
              <w:t xml:space="preserve"> at Sikkerhedsstyrelsen bistås af personer med relevant teknisk indsigt.</w:t>
            </w:r>
          </w:p>
          <w:p w14:paraId="706A0501" w14:textId="77777777" w:rsidR="00AE3E33" w:rsidRDefault="00AE3E33" w:rsidP="00B45D9F"/>
          <w:p w14:paraId="4188F594" w14:textId="7410F063" w:rsidR="00AE3E33" w:rsidRDefault="00AE3E33" w:rsidP="00B45D9F">
            <w:r>
              <w:t>Stk. 2 slettes, da udgifter til prøvning af byggevarer i kontakt med drikkevand allerede er afholdt i forbindelse med GDV-godkendelse, og der ikke i øvrigt er relevante produktkrav i byggelovgivning eller byggevareforordningen.</w:t>
            </w:r>
          </w:p>
          <w:p w14:paraId="4A127608" w14:textId="7E80F21E" w:rsidR="00972C49" w:rsidRDefault="006B7F58" w:rsidP="00B45D9F">
            <w:r>
              <w:t xml:space="preserve">Stk. 2 </w:t>
            </w:r>
            <w:r w:rsidR="00B45D9F">
              <w:t xml:space="preserve">er </w:t>
            </w:r>
            <w:r w:rsidR="00AE3E33">
              <w:t xml:space="preserve">endvidere </w:t>
            </w:r>
            <w:r w:rsidR="00B45D9F">
              <w:t xml:space="preserve">ikke nødvendig i bekendtgørelsen om den reviderede byggevareforordning, </w:t>
            </w:r>
            <w:r w:rsidR="00AE3E33">
              <w:t xml:space="preserve">selv om denne forordning kan indeholde produktkrav, </w:t>
            </w:r>
            <w:r w:rsidR="00B45D9F">
              <w:t xml:space="preserve">da </w:t>
            </w:r>
            <w:r w:rsidR="00AE3E33">
              <w:t xml:space="preserve">relevante </w:t>
            </w:r>
            <w:r>
              <w:t xml:space="preserve">bestemmelser </w:t>
            </w:r>
            <w:r w:rsidR="00AE3E33">
              <w:t>er indeholdt i</w:t>
            </w:r>
            <w:r>
              <w:t xml:space="preserve"> </w:t>
            </w:r>
            <w:r w:rsidR="002C284E">
              <w:t xml:space="preserve">den reviderede </w:t>
            </w:r>
            <w:r>
              <w:t>forordning artikel 69.</w:t>
            </w:r>
          </w:p>
          <w:p w14:paraId="27C7EC72" w14:textId="55E63E97" w:rsidR="00AE3E33" w:rsidRDefault="00AE3E33" w:rsidP="00851CB6"/>
        </w:tc>
        <w:tc>
          <w:tcPr>
            <w:tcW w:w="4678" w:type="dxa"/>
          </w:tcPr>
          <w:p w14:paraId="3BC6AAE1" w14:textId="77777777" w:rsidR="006B7F58" w:rsidRPr="00C864AA" w:rsidRDefault="006B7F58" w:rsidP="006B7F58">
            <w:pPr>
              <w:rPr>
                <w:szCs w:val="20"/>
              </w:rPr>
            </w:pPr>
          </w:p>
        </w:tc>
      </w:tr>
      <w:tr w:rsidR="006B7F58" w14:paraId="173AEDA7" w14:textId="77777777" w:rsidTr="006E7552">
        <w:tc>
          <w:tcPr>
            <w:tcW w:w="4673" w:type="dxa"/>
          </w:tcPr>
          <w:p w14:paraId="1380A67E" w14:textId="057F12B6" w:rsidR="006B7F58" w:rsidRPr="002D1C83" w:rsidRDefault="006B7F58" w:rsidP="006B7F58">
            <w:del w:id="228" w:author="Johan Vestergaard Paulsen" w:date="2025-06-25T20:07:00Z">
              <w:r w:rsidRPr="002D1C83" w:rsidDel="00696A79">
                <w:rPr>
                  <w:b/>
                  <w:bCs/>
                </w:rPr>
                <w:delText xml:space="preserve">§ </w:delText>
              </w:r>
            </w:del>
            <w:del w:id="229" w:author="Johan Vestergaard Paulsen" w:date="2025-06-25T15:07:00Z">
              <w:r w:rsidRPr="002D1C83" w:rsidDel="00210CAE">
                <w:rPr>
                  <w:b/>
                  <w:bCs/>
                </w:rPr>
                <w:delText>10</w:delText>
              </w:r>
            </w:del>
            <w:r w:rsidRPr="002D1C83">
              <w:rPr>
                <w:b/>
                <w:bCs/>
              </w:rPr>
              <w:t>.</w:t>
            </w:r>
            <w:r w:rsidRPr="002D1C83">
              <w:t> </w:t>
            </w:r>
            <w:del w:id="230" w:author="Johan Vestergaard Paulsen" w:date="2025-06-25T20:06:00Z">
              <w:r w:rsidRPr="002D1C83" w:rsidDel="00696A79">
                <w:delText>Sikkerhedsstyrelsen kan bemyndige private virksomheder eller offentlige myndigheder til at udføre de praktiske kontrolfunktioner i forbindelse med markedskontrollen</w:delText>
              </w:r>
            </w:del>
            <w:r w:rsidRPr="002D1C83">
              <w:t>.</w:t>
            </w:r>
          </w:p>
          <w:p w14:paraId="497FF89A" w14:textId="26F0ABB4" w:rsidR="006B7F58" w:rsidRDefault="006B7F58" w:rsidP="006B7F58">
            <w:del w:id="231" w:author="Johan Vestergaard Paulsen" w:date="2025-06-25T20:07:00Z">
              <w:r w:rsidRPr="002D1C83" w:rsidDel="00696A79">
                <w:rPr>
                  <w:i/>
                  <w:iCs/>
                </w:rPr>
                <w:delText>Stk. 2.</w:delText>
              </w:r>
              <w:r w:rsidRPr="002D1C83" w:rsidDel="00696A79">
                <w:delText> Private virksomheder kan alene foretage markedskontrol i lokaler, der er tilgængelige for offentligheden. Den kontroludøvende virksomhed kan i den forbindelse kræve dokumentation som nævnt i § 7, stk. 2-7, og udbede sig øvrige oplysninger til bedømmelse af byggevarens egenskaber</w:delText>
              </w:r>
            </w:del>
            <w:r w:rsidRPr="002D1C83">
              <w:t>.</w:t>
            </w:r>
          </w:p>
          <w:p w14:paraId="04BEE9AF" w14:textId="77777777" w:rsidR="006B7F58" w:rsidRPr="002D1C83" w:rsidRDefault="006B7F58" w:rsidP="006B7F58">
            <w:pPr>
              <w:rPr>
                <w:b/>
                <w:bCs/>
              </w:rPr>
            </w:pPr>
          </w:p>
        </w:tc>
        <w:tc>
          <w:tcPr>
            <w:tcW w:w="4961" w:type="dxa"/>
          </w:tcPr>
          <w:p w14:paraId="545EEE74" w14:textId="77777777" w:rsidR="006B7F58" w:rsidRDefault="006B7F58" w:rsidP="00696A79"/>
        </w:tc>
        <w:tc>
          <w:tcPr>
            <w:tcW w:w="6804" w:type="dxa"/>
          </w:tcPr>
          <w:p w14:paraId="50538C79" w14:textId="236437E0" w:rsidR="002C284E" w:rsidRPr="00B36B66" w:rsidRDefault="002C284E" w:rsidP="006B7F58">
            <w:pPr>
              <w:rPr>
                <w:i/>
                <w:iCs/>
                <w:u w:val="single"/>
              </w:rPr>
            </w:pPr>
            <w:r w:rsidRPr="00B36B66">
              <w:rPr>
                <w:i/>
                <w:iCs/>
                <w:u w:val="single"/>
              </w:rPr>
              <w:t>Kolonne 1 – nuværende bekendtgørelse</w:t>
            </w:r>
          </w:p>
          <w:p w14:paraId="48738113" w14:textId="0CF492E1" w:rsidR="0059599A" w:rsidRDefault="00696A79" w:rsidP="006B7F58">
            <w:r>
              <w:t xml:space="preserve">§ </w:t>
            </w:r>
            <w:r w:rsidR="002C284E">
              <w:t>10</w:t>
            </w:r>
            <w:r>
              <w:t xml:space="preserve"> ophæves, da den ikke har fundet videre anvendelse i praksis. Den afspejles endvidere ikke i markedsovervågningsforordningen.</w:t>
            </w:r>
          </w:p>
          <w:p w14:paraId="2A871119" w14:textId="77777777" w:rsidR="0059599A" w:rsidRDefault="0059599A" w:rsidP="006B7F58"/>
          <w:p w14:paraId="5EDC80D1" w14:textId="5106D0F6" w:rsidR="00486499" w:rsidRPr="00851CB6" w:rsidRDefault="00486499" w:rsidP="00486499">
            <w:pPr>
              <w:rPr>
                <w:i/>
                <w:iCs/>
                <w:u w:val="single"/>
              </w:rPr>
            </w:pPr>
            <w:r w:rsidRPr="00851CB6">
              <w:rPr>
                <w:i/>
                <w:iCs/>
                <w:u w:val="single"/>
              </w:rPr>
              <w:t>Kolonne 2 – ny bekendtgørelse</w:t>
            </w:r>
          </w:p>
          <w:p w14:paraId="34F7B240" w14:textId="4C46C863" w:rsidR="00BF5450" w:rsidRDefault="00486499" w:rsidP="00486499">
            <w:r>
              <w:t>Samme forhold gør sig gældende som for kolonne 1.</w:t>
            </w:r>
          </w:p>
          <w:p w14:paraId="58EECADB" w14:textId="4AA25ACC" w:rsidR="00BF5450" w:rsidRDefault="00BF5450" w:rsidP="006B7F58"/>
        </w:tc>
        <w:tc>
          <w:tcPr>
            <w:tcW w:w="4678" w:type="dxa"/>
          </w:tcPr>
          <w:p w14:paraId="5BE910EB" w14:textId="45407C64" w:rsidR="006B7F58" w:rsidRPr="00C864AA" w:rsidRDefault="006B7F58" w:rsidP="006B7F58">
            <w:pPr>
              <w:rPr>
                <w:szCs w:val="20"/>
              </w:rPr>
            </w:pPr>
          </w:p>
        </w:tc>
      </w:tr>
      <w:tr w:rsidR="006B7F58" w14:paraId="660E8D09" w14:textId="77777777" w:rsidTr="006E7552">
        <w:tc>
          <w:tcPr>
            <w:tcW w:w="4673" w:type="dxa"/>
          </w:tcPr>
          <w:p w14:paraId="4D711B10" w14:textId="6BE45C94" w:rsidR="006B7F58" w:rsidRDefault="006B7F58" w:rsidP="006B7F58">
            <w:r w:rsidRPr="002D1C83">
              <w:rPr>
                <w:b/>
                <w:bCs/>
              </w:rPr>
              <w:t xml:space="preserve">§ </w:t>
            </w:r>
            <w:ins w:id="232" w:author="Johan Vestergaard Paulsen" w:date="2025-06-25T20:52:00Z">
              <w:r w:rsidR="000A210A">
                <w:rPr>
                  <w:b/>
                  <w:bCs/>
                </w:rPr>
                <w:t>7</w:t>
              </w:r>
            </w:ins>
            <w:del w:id="233" w:author="Johan Vestergaard Paulsen" w:date="2025-06-25T15:07:00Z">
              <w:r w:rsidRPr="002D1C83" w:rsidDel="00210CAE">
                <w:rPr>
                  <w:b/>
                  <w:bCs/>
                </w:rPr>
                <w:delText>11</w:delText>
              </w:r>
            </w:del>
            <w:r w:rsidRPr="002D1C83">
              <w:rPr>
                <w:b/>
                <w:bCs/>
              </w:rPr>
              <w:t>.</w:t>
            </w:r>
            <w:r w:rsidRPr="002D1C83">
              <w:t> Hvis der ikke findes andre effektive midler til at eliminere en alvorlig risiko, kan Sikkerhedsstyrelsen påbyde fjernelse af indhold, der henviser til de relaterede byggevarer, fra en onlinegrænseflade eller påbyde, at en advarsel til slutbrugerne udtrykkeligt vises, når de får adgang til en onlinegrænseflade.</w:t>
            </w:r>
          </w:p>
          <w:p w14:paraId="400348A6" w14:textId="77777777" w:rsidR="006B7F58" w:rsidRPr="002D1C83" w:rsidRDefault="006B7F58" w:rsidP="006B7F58">
            <w:pPr>
              <w:rPr>
                <w:b/>
                <w:bCs/>
              </w:rPr>
            </w:pPr>
          </w:p>
        </w:tc>
        <w:tc>
          <w:tcPr>
            <w:tcW w:w="4961" w:type="dxa"/>
          </w:tcPr>
          <w:p w14:paraId="23C49222" w14:textId="06F5E96D" w:rsidR="006B7F58" w:rsidRDefault="006B7F58" w:rsidP="006B7F58">
            <w:r w:rsidRPr="002D1C83">
              <w:rPr>
                <w:b/>
                <w:bCs/>
              </w:rPr>
              <w:t xml:space="preserve">§ </w:t>
            </w:r>
            <w:r w:rsidR="000A210A">
              <w:rPr>
                <w:b/>
                <w:bCs/>
              </w:rPr>
              <w:t>7</w:t>
            </w:r>
            <w:r w:rsidRPr="002D1C83">
              <w:rPr>
                <w:b/>
                <w:bCs/>
              </w:rPr>
              <w:t>.</w:t>
            </w:r>
            <w:r w:rsidRPr="002D1C83">
              <w:t> Hvis der ikke findes andre effektive midler til at eliminere en alvorlig risiko, kan Sikkerhedsstyrelsen påbyde fjernelse af indhold, der henviser til de relaterede byggevarer, fra en onlinegrænseflade eller påbyde, at en advarsel til slutbrugerne udtrykkeligt vises, når de får adgang til en onlinegrænseflade.</w:t>
            </w:r>
          </w:p>
          <w:p w14:paraId="4ABBD0D2" w14:textId="77777777" w:rsidR="006B7F58" w:rsidRDefault="006B7F58" w:rsidP="006B7F58"/>
        </w:tc>
        <w:tc>
          <w:tcPr>
            <w:tcW w:w="6804" w:type="dxa"/>
          </w:tcPr>
          <w:p w14:paraId="59D5580B" w14:textId="41475581" w:rsidR="002C284E" w:rsidRPr="00B36B66" w:rsidRDefault="002C284E" w:rsidP="006B7F58">
            <w:pPr>
              <w:rPr>
                <w:i/>
                <w:iCs/>
                <w:u w:val="single"/>
              </w:rPr>
            </w:pPr>
            <w:r w:rsidRPr="00B36B66">
              <w:rPr>
                <w:i/>
                <w:iCs/>
                <w:u w:val="single"/>
              </w:rPr>
              <w:t>Begge bekendtgørelser</w:t>
            </w:r>
          </w:p>
          <w:p w14:paraId="522FA087" w14:textId="5BAAE2F3" w:rsidR="006B7F58" w:rsidRDefault="00B36B66" w:rsidP="006B7F58">
            <w:r>
              <w:t>§ 7 (tidligere § 11) i</w:t>
            </w:r>
            <w:r w:rsidR="00696A79">
              <w:t>mplementerer markedsovervågningsforordningens artikel 14, stk. 4, litra k),</w:t>
            </w:r>
            <w:r w:rsidR="008D0DDC">
              <w:t xml:space="preserve"> nr. (i),</w:t>
            </w:r>
            <w:r w:rsidR="00696A79">
              <w:t xml:space="preserve"> hjemlet i byggelovens § 31.</w:t>
            </w:r>
          </w:p>
          <w:p w14:paraId="6E94E9F3" w14:textId="77777777" w:rsidR="007B5E10" w:rsidRDefault="007B5E10" w:rsidP="006B7F58"/>
          <w:p w14:paraId="01857FDE" w14:textId="37FEB5D9" w:rsidR="00851CB6" w:rsidRPr="00B36B66" w:rsidRDefault="00B36B66" w:rsidP="006B7F58">
            <w:pPr>
              <w:rPr>
                <w:i/>
                <w:iCs/>
              </w:rPr>
            </w:pPr>
            <w:r w:rsidRPr="00B36B66">
              <w:rPr>
                <w:i/>
                <w:iCs/>
                <w:u w:val="single"/>
              </w:rPr>
              <w:t>Kolonne 2 –ny bekendtgørelse</w:t>
            </w:r>
          </w:p>
          <w:p w14:paraId="6AD5DDFA" w14:textId="602C0954" w:rsidR="007B5E10" w:rsidRDefault="007B5E10" w:rsidP="006B7F58">
            <w:r>
              <w:t xml:space="preserve">Bestemmelsen er i den </w:t>
            </w:r>
            <w:r w:rsidR="002C284E">
              <w:t>reviderede</w:t>
            </w:r>
            <w:r>
              <w:t xml:space="preserve"> forordning suppleret af en regel i artikel 22, stk. 12, om at fabrikanten skal trække varen tilbage.</w:t>
            </w:r>
          </w:p>
          <w:p w14:paraId="6BCD04A6" w14:textId="085A0A05" w:rsidR="007B5E10" w:rsidRDefault="007B5E10" w:rsidP="006B7F58">
            <w:r>
              <w:t xml:space="preserve">Endvidere suppleres reglerne i den </w:t>
            </w:r>
            <w:r w:rsidR="00E3142B">
              <w:t>reviderede</w:t>
            </w:r>
            <w:r>
              <w:t xml:space="preserve"> forordning af artikel 56, stk. 4, som endvidere pålægger de notificerede organer at give besked til markedsovervågningsmyndigheden, hvis organet bliver bekendt med en vare</w:t>
            </w:r>
            <w:r w:rsidR="00CF25D2">
              <w:t>,</w:t>
            </w:r>
            <w:r>
              <w:t xml:space="preserve"> der udgør en alvorlig risiko. Disse supplerende bestemmelser fremgår af forordningen og gengives derfor ikke i bekendtgørelse</w:t>
            </w:r>
            <w:r w:rsidR="00E3142B">
              <w:t>n</w:t>
            </w:r>
            <w:r>
              <w:t>.</w:t>
            </w:r>
          </w:p>
          <w:p w14:paraId="7D44CAAB" w14:textId="77777777" w:rsidR="007B5E10" w:rsidRDefault="007B5E10" w:rsidP="006B7F58"/>
          <w:p w14:paraId="2246E820" w14:textId="34D1FDD2" w:rsidR="00696A79" w:rsidRDefault="00696A79" w:rsidP="006B7F58"/>
        </w:tc>
        <w:tc>
          <w:tcPr>
            <w:tcW w:w="4678" w:type="dxa"/>
          </w:tcPr>
          <w:p w14:paraId="1543D351" w14:textId="55F0E2FE" w:rsidR="006B7F58" w:rsidRPr="00C864AA" w:rsidRDefault="006B7F58" w:rsidP="006B7F58">
            <w:pPr>
              <w:rPr>
                <w:szCs w:val="20"/>
              </w:rPr>
            </w:pPr>
          </w:p>
        </w:tc>
      </w:tr>
      <w:tr w:rsidR="006B7F58" w14:paraId="5CEADD14" w14:textId="77777777" w:rsidTr="006E7552">
        <w:tc>
          <w:tcPr>
            <w:tcW w:w="4673" w:type="dxa"/>
          </w:tcPr>
          <w:p w14:paraId="07281CF7" w14:textId="5A669C20" w:rsidR="006B7F58" w:rsidRPr="002D1C83" w:rsidRDefault="006B7F58" w:rsidP="006B7F58">
            <w:r w:rsidRPr="002D1C83">
              <w:rPr>
                <w:b/>
                <w:bCs/>
              </w:rPr>
              <w:t xml:space="preserve">§ </w:t>
            </w:r>
            <w:ins w:id="234" w:author="Johan Vestergaard Paulsen" w:date="2025-06-25T20:52:00Z">
              <w:r w:rsidR="000A210A">
                <w:rPr>
                  <w:b/>
                  <w:bCs/>
                </w:rPr>
                <w:t>8</w:t>
              </w:r>
            </w:ins>
            <w:del w:id="235" w:author="Johan Vestergaard Paulsen" w:date="2025-06-25T15:07:00Z">
              <w:r w:rsidRPr="002D1C83" w:rsidDel="00210CAE">
                <w:rPr>
                  <w:b/>
                  <w:bCs/>
                </w:rPr>
                <w:delText>12</w:delText>
              </w:r>
            </w:del>
            <w:r w:rsidRPr="002D1C83">
              <w:rPr>
                <w:b/>
                <w:bCs/>
              </w:rPr>
              <w:t>.</w:t>
            </w:r>
            <w:r w:rsidRPr="002D1C83">
              <w:t> En onlinegrænseflade kan blokeres, hvis et påbud efter § 11 ikke er efterkommet, og hvis onlinegrænsefladen henviser til en byggevare, der udgør en alvorlig risiko.</w:t>
            </w:r>
          </w:p>
          <w:p w14:paraId="28EBF5A4" w14:textId="77777777" w:rsidR="006B7F58" w:rsidRPr="002D1C83" w:rsidRDefault="006B7F58" w:rsidP="006B7F58">
            <w:r w:rsidRPr="002D1C83">
              <w:rPr>
                <w:i/>
                <w:iCs/>
              </w:rPr>
              <w:t>Stk. 2.</w:t>
            </w:r>
            <w:r w:rsidRPr="002D1C83">
              <w:t> Afgørelse om blokering af en onlinegrænseflade træffes af domstolene ved kendelse efter kontrolmyndighedens begæring.</w:t>
            </w:r>
          </w:p>
          <w:p w14:paraId="7F3B5A1C" w14:textId="1E939697" w:rsidR="006B7F58" w:rsidRDefault="006B7F58" w:rsidP="006B7F58">
            <w:r w:rsidRPr="002D1C83">
              <w:rPr>
                <w:i/>
                <w:iCs/>
              </w:rPr>
              <w:t>Stk. 3.</w:t>
            </w:r>
            <w:r w:rsidRPr="002D1C83">
              <w:t xml:space="preserve"> Det påhviler udbydere af </w:t>
            </w:r>
            <w:del w:id="236" w:author="Johan Vestergaard Paulsen" w:date="2025-06-23T15:19:00Z">
              <w:r w:rsidRPr="002D1C83" w:rsidDel="00B86BA2">
                <w:delText xml:space="preserve">informationssamfundstjenester </w:delText>
              </w:r>
            </w:del>
            <w:ins w:id="237" w:author="Johan Vestergaard Paulsen" w:date="2025-06-23T15:19:00Z">
              <w:r>
                <w:t>distributionstjenester</w:t>
              </w:r>
              <w:r w:rsidRPr="002D1C83">
                <w:t xml:space="preserve"> </w:t>
              </w:r>
            </w:ins>
            <w:r w:rsidRPr="002D1C83">
              <w:t>at bistå kontrolmyndigheden ved gennemførelsen af kendelser efter stk. 2.</w:t>
            </w:r>
          </w:p>
          <w:p w14:paraId="76F0A4B0" w14:textId="77777777" w:rsidR="006B7F58" w:rsidRPr="002D1C83" w:rsidRDefault="006B7F58" w:rsidP="006B7F58">
            <w:pPr>
              <w:rPr>
                <w:b/>
                <w:bCs/>
              </w:rPr>
            </w:pPr>
          </w:p>
        </w:tc>
        <w:tc>
          <w:tcPr>
            <w:tcW w:w="4961" w:type="dxa"/>
          </w:tcPr>
          <w:p w14:paraId="3964AABC" w14:textId="484D29EF" w:rsidR="006B7F58" w:rsidRPr="002D1C83" w:rsidRDefault="006B7F58" w:rsidP="006B7F58">
            <w:r w:rsidRPr="002D1C83">
              <w:rPr>
                <w:b/>
                <w:bCs/>
              </w:rPr>
              <w:t xml:space="preserve">§ </w:t>
            </w:r>
            <w:r w:rsidR="000A210A">
              <w:rPr>
                <w:b/>
                <w:bCs/>
              </w:rPr>
              <w:t>8</w:t>
            </w:r>
            <w:r w:rsidRPr="002D1C83">
              <w:rPr>
                <w:b/>
                <w:bCs/>
              </w:rPr>
              <w:t>.</w:t>
            </w:r>
            <w:r w:rsidRPr="002D1C83">
              <w:t> En onlinegrænseflade kan blokeres, hvis et påbud efter § 11 ikke er efterkommet, og hvis onlinegrænsefladen henviser til en byggevare, der udgør en alvorlig risiko.</w:t>
            </w:r>
          </w:p>
          <w:p w14:paraId="65F6D313" w14:textId="77777777" w:rsidR="006B7F58" w:rsidRPr="002D1C83" w:rsidRDefault="006B7F58" w:rsidP="006B7F58">
            <w:r w:rsidRPr="002D1C83">
              <w:rPr>
                <w:i/>
                <w:iCs/>
              </w:rPr>
              <w:t>Stk. 2.</w:t>
            </w:r>
            <w:r w:rsidRPr="002D1C83">
              <w:t> Afgørelse om blokering af en onlinegrænseflade træffes af domstolene ved kendelse efter kontrolmyndighedens begæring.</w:t>
            </w:r>
          </w:p>
          <w:p w14:paraId="490C6581" w14:textId="27AAC4A2" w:rsidR="006B7F58" w:rsidRDefault="006B7F58" w:rsidP="006B7F58">
            <w:r w:rsidRPr="002D1C83">
              <w:rPr>
                <w:i/>
                <w:iCs/>
              </w:rPr>
              <w:t>Stk. 3.</w:t>
            </w:r>
            <w:r w:rsidRPr="002D1C83">
              <w:t xml:space="preserve"> Det påhviler udbydere af </w:t>
            </w:r>
            <w:r>
              <w:t>distribution</w:t>
            </w:r>
            <w:r w:rsidRPr="002D1C83">
              <w:t>stjenester at bistå kontrolmyndigheden ved gennemførelsen af kendelser efter stk. 2.</w:t>
            </w:r>
          </w:p>
          <w:p w14:paraId="1EE84068" w14:textId="77777777" w:rsidR="006B7F58" w:rsidRPr="002D1C83" w:rsidRDefault="006B7F58" w:rsidP="006B7F58">
            <w:pPr>
              <w:rPr>
                <w:b/>
                <w:bCs/>
              </w:rPr>
            </w:pPr>
          </w:p>
        </w:tc>
        <w:tc>
          <w:tcPr>
            <w:tcW w:w="6804" w:type="dxa"/>
          </w:tcPr>
          <w:p w14:paraId="004031A5" w14:textId="5E4418AF" w:rsidR="002F796B" w:rsidRDefault="002F796B" w:rsidP="006B7F58">
            <w:pPr>
              <w:rPr>
                <w:i/>
                <w:iCs/>
                <w:u w:val="single"/>
              </w:rPr>
            </w:pPr>
            <w:r>
              <w:rPr>
                <w:i/>
                <w:iCs/>
                <w:u w:val="single"/>
              </w:rPr>
              <w:t>Begge bekendtgørelser</w:t>
            </w:r>
          </w:p>
          <w:p w14:paraId="23A5830D" w14:textId="34F51C64" w:rsidR="002F796B" w:rsidRDefault="002F796B" w:rsidP="002F796B">
            <w:r>
              <w:t>Bestemmelsen bibeholdes, da den implementerer markedsovervågningsforordningens artikel 14, stk. 4, litra k), nr. (ii).</w:t>
            </w:r>
          </w:p>
          <w:p w14:paraId="04EEEE75" w14:textId="77777777" w:rsidR="002F796B" w:rsidRDefault="002F796B" w:rsidP="006B7F58">
            <w:pPr>
              <w:rPr>
                <w:i/>
                <w:iCs/>
                <w:u w:val="single"/>
              </w:rPr>
            </w:pPr>
          </w:p>
          <w:p w14:paraId="609A06A6" w14:textId="766E4B00" w:rsidR="00E00DFA" w:rsidRPr="00B36B66" w:rsidRDefault="00E00DFA" w:rsidP="006B7F58">
            <w:pPr>
              <w:rPr>
                <w:i/>
                <w:iCs/>
                <w:u w:val="single"/>
              </w:rPr>
            </w:pPr>
            <w:r w:rsidRPr="00B36B66">
              <w:rPr>
                <w:i/>
                <w:iCs/>
                <w:u w:val="single"/>
              </w:rPr>
              <w:t>Kolonne 1 – nuværende bekendtgørelse</w:t>
            </w:r>
          </w:p>
          <w:p w14:paraId="16FAFFDC" w14:textId="66FB04C0" w:rsidR="006B7F58" w:rsidRDefault="006B7F58" w:rsidP="006B7F58">
            <w:r>
              <w:t>”informationssamfundstjenester” præciseres til ”distributionstjenester</w:t>
            </w:r>
            <w:r w:rsidR="00696A79">
              <w:t>”</w:t>
            </w:r>
            <w:r>
              <w:t xml:space="preserve">, </w:t>
            </w:r>
            <w:r w:rsidR="00E00DFA">
              <w:t>da det</w:t>
            </w:r>
            <w:r>
              <w:t xml:space="preserve"> også </w:t>
            </w:r>
            <w:r w:rsidR="00E00DFA">
              <w:t>er</w:t>
            </w:r>
            <w:r w:rsidR="006C3261">
              <w:t xml:space="preserve"> </w:t>
            </w:r>
            <w:r>
              <w:t xml:space="preserve">defineret </w:t>
            </w:r>
            <w:r w:rsidR="00E00DFA">
              <w:t xml:space="preserve">således </w:t>
            </w:r>
            <w:r>
              <w:t xml:space="preserve">i </w:t>
            </w:r>
            <w:r w:rsidR="00E00DFA">
              <w:t>forordningen</w:t>
            </w:r>
            <w:r>
              <w:t>.</w:t>
            </w:r>
          </w:p>
          <w:p w14:paraId="29F90407" w14:textId="77777777" w:rsidR="008D0DDC" w:rsidRDefault="008D0DDC" w:rsidP="006B7F58"/>
          <w:p w14:paraId="3B32817A" w14:textId="77777777" w:rsidR="008D0DDC" w:rsidRDefault="008D0DDC" w:rsidP="006B7F58"/>
          <w:p w14:paraId="4EFB9E3C" w14:textId="1376DC8F" w:rsidR="00AB3FA2" w:rsidRDefault="00AB3FA2" w:rsidP="006B7F58"/>
        </w:tc>
        <w:tc>
          <w:tcPr>
            <w:tcW w:w="4678" w:type="dxa"/>
          </w:tcPr>
          <w:p w14:paraId="25F25670" w14:textId="77777777" w:rsidR="006B7F58" w:rsidRPr="00C864AA" w:rsidRDefault="006B7F58" w:rsidP="006B7F58">
            <w:pPr>
              <w:rPr>
                <w:szCs w:val="20"/>
              </w:rPr>
            </w:pPr>
          </w:p>
        </w:tc>
      </w:tr>
      <w:tr w:rsidR="006B7F58" w14:paraId="36DC4B8D" w14:textId="77777777" w:rsidTr="006E7552">
        <w:tc>
          <w:tcPr>
            <w:tcW w:w="4673" w:type="dxa"/>
          </w:tcPr>
          <w:p w14:paraId="345622C9" w14:textId="77777777" w:rsidR="006B7F58" w:rsidRPr="002D1C83" w:rsidRDefault="006B7F58" w:rsidP="006B7F58">
            <w:r w:rsidRPr="002D1C83">
              <w:t>Kapitel 4</w:t>
            </w:r>
          </w:p>
          <w:p w14:paraId="67815388" w14:textId="77777777" w:rsidR="006B7F58" w:rsidRPr="002D1C83" w:rsidRDefault="006B7F58" w:rsidP="006B7F58">
            <w:pPr>
              <w:rPr>
                <w:i/>
                <w:iCs/>
              </w:rPr>
            </w:pPr>
            <w:r w:rsidRPr="002D1C83">
              <w:rPr>
                <w:i/>
                <w:iCs/>
              </w:rPr>
              <w:t>Administrative bestemmelser</w:t>
            </w:r>
          </w:p>
          <w:p w14:paraId="2BBAD725" w14:textId="77777777" w:rsidR="006B7F58" w:rsidRPr="002D1C83" w:rsidRDefault="006B7F58" w:rsidP="006B7F58"/>
        </w:tc>
        <w:tc>
          <w:tcPr>
            <w:tcW w:w="4961" w:type="dxa"/>
          </w:tcPr>
          <w:p w14:paraId="46B8F33F" w14:textId="77777777" w:rsidR="006B7F58" w:rsidRPr="002D1C83" w:rsidRDefault="006B7F58" w:rsidP="006B7F58">
            <w:r w:rsidRPr="002D1C83">
              <w:t>Kapitel 4</w:t>
            </w:r>
          </w:p>
          <w:p w14:paraId="4058A342" w14:textId="77777777" w:rsidR="006B7F58" w:rsidRPr="002D1C83" w:rsidRDefault="006B7F58" w:rsidP="006B7F58">
            <w:pPr>
              <w:rPr>
                <w:i/>
                <w:iCs/>
              </w:rPr>
            </w:pPr>
            <w:r w:rsidRPr="002D1C83">
              <w:rPr>
                <w:i/>
                <w:iCs/>
              </w:rPr>
              <w:t>Administrative bestemmelser</w:t>
            </w:r>
          </w:p>
          <w:p w14:paraId="39DC73EB" w14:textId="77777777" w:rsidR="006B7F58" w:rsidRPr="002D1C83" w:rsidRDefault="006B7F58" w:rsidP="006B7F58"/>
        </w:tc>
        <w:tc>
          <w:tcPr>
            <w:tcW w:w="6804" w:type="dxa"/>
          </w:tcPr>
          <w:p w14:paraId="5957D12A" w14:textId="59A640DF" w:rsidR="006B7F58" w:rsidRDefault="006B7F58" w:rsidP="006B7F58"/>
        </w:tc>
        <w:tc>
          <w:tcPr>
            <w:tcW w:w="4678" w:type="dxa"/>
          </w:tcPr>
          <w:p w14:paraId="19002D73" w14:textId="77777777" w:rsidR="006B7F58" w:rsidRPr="00C864AA" w:rsidRDefault="006B7F58" w:rsidP="006B7F58">
            <w:pPr>
              <w:rPr>
                <w:szCs w:val="20"/>
              </w:rPr>
            </w:pPr>
          </w:p>
        </w:tc>
      </w:tr>
      <w:tr w:rsidR="006B7F58" w14:paraId="5A1AF9D3" w14:textId="77777777" w:rsidTr="006E7552">
        <w:tc>
          <w:tcPr>
            <w:tcW w:w="4673" w:type="dxa"/>
          </w:tcPr>
          <w:p w14:paraId="4904F49C" w14:textId="645F2C70" w:rsidR="006B7F58" w:rsidRPr="002D1C83" w:rsidRDefault="006B7F58" w:rsidP="006B7F58">
            <w:r w:rsidRPr="002D1C83">
              <w:rPr>
                <w:b/>
                <w:bCs/>
              </w:rPr>
              <w:t xml:space="preserve">§ </w:t>
            </w:r>
            <w:ins w:id="238" w:author="Johan Vestergaard Paulsen" w:date="2025-06-25T20:52:00Z">
              <w:r w:rsidR="000A210A">
                <w:rPr>
                  <w:b/>
                  <w:bCs/>
                </w:rPr>
                <w:t>9</w:t>
              </w:r>
            </w:ins>
            <w:del w:id="239" w:author="Johan Vestergaard Paulsen" w:date="2025-06-25T15:08:00Z">
              <w:r w:rsidRPr="002D1C83" w:rsidDel="00210CAE">
                <w:rPr>
                  <w:b/>
                  <w:bCs/>
                </w:rPr>
                <w:delText>13</w:delText>
              </w:r>
            </w:del>
            <w:r w:rsidRPr="002D1C83">
              <w:rPr>
                <w:b/>
                <w:bCs/>
              </w:rPr>
              <w:t>.</w:t>
            </w:r>
            <w:r w:rsidRPr="002D1C83">
              <w:t xml:space="preserve"> Hvor </w:t>
            </w:r>
            <w:del w:id="240" w:author="Johan Vestergaard Paulsen" w:date="2025-05-23T15:49:00Z">
              <w:r w:rsidRPr="002D1C83" w:rsidDel="00430969">
                <w:delText>indenrigs</w:delText>
              </w:r>
            </w:del>
            <w:ins w:id="241" w:author="Johan Vestergaard Paulsen" w:date="2025-05-23T15:49:00Z">
              <w:r>
                <w:t>Social</w:t>
              </w:r>
            </w:ins>
            <w:r w:rsidRPr="002D1C83">
              <w:t>- og boligministeren i henhold til byggelovens §§ 31 A og 31 B tillægges administrative beføjelser, udøver Sikkerhedsstyrelsen disse beføjelser.</w:t>
            </w:r>
          </w:p>
          <w:p w14:paraId="5E28EDF2" w14:textId="1C5EBFE6" w:rsidR="006B7F58" w:rsidRDefault="006B7F58" w:rsidP="006B7F58">
            <w:r w:rsidRPr="002D1C83">
              <w:rPr>
                <w:i/>
                <w:iCs/>
              </w:rPr>
              <w:t>Stk. 2.</w:t>
            </w:r>
            <w:r w:rsidRPr="002D1C83">
              <w:t xml:space="preserve"> Afgørelser, som Sikkerhedsstyrelsen træffer i medfør af byggelovens § 31 A eller i medfør af denne bekendtgørelse, kan ikke indbringes for </w:t>
            </w:r>
            <w:del w:id="242" w:author="Johan Vestergaard Paulsen" w:date="2025-05-27T17:19:00Z">
              <w:r w:rsidRPr="002D1C83" w:rsidDel="0007348A">
                <w:delText>indenrigs</w:delText>
              </w:r>
            </w:del>
            <w:ins w:id="243" w:author="Johan Vestergaard Paulsen" w:date="2025-05-27T17:19:00Z">
              <w:r>
                <w:t>Social</w:t>
              </w:r>
            </w:ins>
            <w:r w:rsidRPr="002D1C83">
              <w:t>- og boligministeren.</w:t>
            </w:r>
          </w:p>
          <w:p w14:paraId="3A2EA908" w14:textId="77777777" w:rsidR="006B7F58" w:rsidRPr="002D1C83" w:rsidRDefault="006B7F58" w:rsidP="006B7F58"/>
        </w:tc>
        <w:tc>
          <w:tcPr>
            <w:tcW w:w="4961" w:type="dxa"/>
          </w:tcPr>
          <w:p w14:paraId="0E350C08" w14:textId="138ABE6C" w:rsidR="006B7F58" w:rsidRPr="002D1C83" w:rsidRDefault="006B7F58" w:rsidP="006B7F58">
            <w:r w:rsidRPr="002D1C83">
              <w:rPr>
                <w:b/>
                <w:bCs/>
              </w:rPr>
              <w:t xml:space="preserve">§ </w:t>
            </w:r>
            <w:r w:rsidR="000A210A">
              <w:rPr>
                <w:b/>
                <w:bCs/>
              </w:rPr>
              <w:t>9</w:t>
            </w:r>
            <w:r w:rsidRPr="002D1C83">
              <w:rPr>
                <w:b/>
                <w:bCs/>
              </w:rPr>
              <w:t>.</w:t>
            </w:r>
            <w:r w:rsidRPr="002D1C83">
              <w:t xml:space="preserve"> Hvor </w:t>
            </w:r>
            <w:r>
              <w:t>Social</w:t>
            </w:r>
            <w:r w:rsidRPr="002D1C83">
              <w:t>- og boligministeren i henhold til byggelovens §§ 31 A og 31 B tillægges administrative beføjelser, udøver Sikkerhedsstyrelsen disse beføjelser.</w:t>
            </w:r>
          </w:p>
          <w:p w14:paraId="241B3EDD" w14:textId="4C7BCD1F" w:rsidR="006B7F58" w:rsidRDefault="006B7F58" w:rsidP="006B7F58">
            <w:r w:rsidRPr="002D1C83">
              <w:rPr>
                <w:i/>
                <w:iCs/>
              </w:rPr>
              <w:t>Stk. 2.</w:t>
            </w:r>
            <w:r w:rsidRPr="002D1C83">
              <w:t xml:space="preserve"> Afgørelser, som Sikkerhedsstyrelsen træffer i medfør af byggelovens § 31 A eller i medfør af denne bekendtgørelse, kan ikke indbringes for </w:t>
            </w:r>
            <w:r>
              <w:t>Social</w:t>
            </w:r>
            <w:r w:rsidRPr="002D1C83">
              <w:t>- og boligministeren.</w:t>
            </w:r>
          </w:p>
          <w:p w14:paraId="57457E77" w14:textId="77777777" w:rsidR="006B7F58" w:rsidRDefault="006B7F58" w:rsidP="006B7F58"/>
        </w:tc>
        <w:tc>
          <w:tcPr>
            <w:tcW w:w="6804" w:type="dxa"/>
          </w:tcPr>
          <w:p w14:paraId="7453FBC3" w14:textId="4315093C" w:rsidR="00E00DFA" w:rsidRPr="00B36B66" w:rsidRDefault="00E00DFA" w:rsidP="006B7F58">
            <w:pPr>
              <w:rPr>
                <w:i/>
                <w:iCs/>
                <w:u w:val="single"/>
              </w:rPr>
            </w:pPr>
            <w:r w:rsidRPr="00B36B66">
              <w:rPr>
                <w:i/>
                <w:iCs/>
                <w:u w:val="single"/>
              </w:rPr>
              <w:t>Kolonne 1 – nuværende bekendtgørelse</w:t>
            </w:r>
          </w:p>
          <w:p w14:paraId="7CC8DCE2" w14:textId="77777777" w:rsidR="006B7F58" w:rsidRDefault="006053B3" w:rsidP="006B7F58">
            <w:r>
              <w:t>Konsekvensrettel</w:t>
            </w:r>
            <w:r w:rsidR="006C3261">
              <w:t>s</w:t>
            </w:r>
            <w:r>
              <w:t xml:space="preserve">er til social- og boligminister. </w:t>
            </w:r>
          </w:p>
          <w:p w14:paraId="70BBAA8E" w14:textId="7EB40CA5" w:rsidR="00486499" w:rsidRDefault="00486499" w:rsidP="006B7F58"/>
          <w:p w14:paraId="5A216293" w14:textId="561947E2" w:rsidR="00486499" w:rsidRPr="00851CB6" w:rsidRDefault="00486499" w:rsidP="00486499">
            <w:pPr>
              <w:rPr>
                <w:i/>
                <w:iCs/>
                <w:u w:val="single"/>
              </w:rPr>
            </w:pPr>
            <w:r w:rsidRPr="00851CB6">
              <w:rPr>
                <w:i/>
                <w:iCs/>
                <w:u w:val="single"/>
              </w:rPr>
              <w:t>Kolonne 2 – ny bekendtgørelse</w:t>
            </w:r>
          </w:p>
          <w:p w14:paraId="20118029" w14:textId="4DCF80DD" w:rsidR="00315AFB" w:rsidRDefault="00486499" w:rsidP="00486499">
            <w:r>
              <w:t>Samme forhold gør sig gældende som for kolonne 1.</w:t>
            </w:r>
          </w:p>
        </w:tc>
        <w:tc>
          <w:tcPr>
            <w:tcW w:w="4678" w:type="dxa"/>
          </w:tcPr>
          <w:p w14:paraId="5A6E7212" w14:textId="1540FBE0" w:rsidR="006B7F58" w:rsidRPr="00C864AA" w:rsidRDefault="006B7F58" w:rsidP="006B7F58">
            <w:pPr>
              <w:rPr>
                <w:szCs w:val="20"/>
              </w:rPr>
            </w:pPr>
          </w:p>
        </w:tc>
      </w:tr>
      <w:tr w:rsidR="006B7F58" w14:paraId="6EFBD8B1" w14:textId="77777777" w:rsidTr="006E7552">
        <w:tc>
          <w:tcPr>
            <w:tcW w:w="4673" w:type="dxa"/>
          </w:tcPr>
          <w:p w14:paraId="633D3E9E" w14:textId="02EACE88" w:rsidR="006B7F58" w:rsidRPr="002D1C83" w:rsidDel="0007348A" w:rsidRDefault="006B7F58" w:rsidP="006B7F58">
            <w:pPr>
              <w:rPr>
                <w:del w:id="244" w:author="Johan Vestergaard Paulsen" w:date="2025-05-27T17:20:00Z"/>
              </w:rPr>
            </w:pPr>
            <w:del w:id="245" w:author="Johan Vestergaard Paulsen" w:date="2025-05-27T17:20:00Z">
              <w:r w:rsidRPr="002D1C83" w:rsidDel="0007348A">
                <w:rPr>
                  <w:b/>
                  <w:bCs/>
                </w:rPr>
                <w:delText>§ 14.</w:delText>
              </w:r>
              <w:r w:rsidRPr="002D1C83" w:rsidDel="0007348A">
                <w:delText> Sikkerhedsstyrelsen kan offentliggøre resultaterne af en foretagen markedskontrol. Hvis Sikkerhedsstyrelsen har udstedt et påbud efter byggelovens § 31 A, stk. 3, kan Sikkerhedsstyrelsen offentliggøre indholdet af påbuddet og navnet på den person eller den virksomhed, det er rettet til. Offentliggørelse kan ske på Sikkerhedsstyrelsens hjemmeside, via pressen eller i trykte medier, hvor datoen for et meddelt påbud tillige anføres.</w:delText>
              </w:r>
            </w:del>
          </w:p>
          <w:p w14:paraId="3F982E35" w14:textId="369106C9" w:rsidR="006B7F58" w:rsidRDefault="006B7F58" w:rsidP="006B7F58">
            <w:del w:id="246" w:author="Johan Vestergaard Paulsen" w:date="2025-05-27T17:20:00Z">
              <w:r w:rsidRPr="002D1C83" w:rsidDel="0007348A">
                <w:rPr>
                  <w:i/>
                  <w:iCs/>
                </w:rPr>
                <w:delText>Stk. 2.</w:delText>
              </w:r>
              <w:r w:rsidRPr="002D1C83" w:rsidDel="0007348A">
                <w:delText> Offentliggørelse, jf. stk. 1, kan først ske, når afgørelsen er meddelt sagens parter. Offentliggørelse efter stk. 1 kan ske efter en høring af den pågældende virksomhed. Offentliggørelse på Sikkerhedsstyrelsens hjemmeside er begrænset til en periode på to år for oplysninger, der ikke er af rent statistisk karakter. Når den person eller virksomhed, der har fået et påbud, har dokumenteret, at det ulovlige forhold er bragt i orden, vil dette blive offentliggjort</w:delText>
              </w:r>
            </w:del>
            <w:r w:rsidRPr="002D1C83">
              <w:t>.</w:t>
            </w:r>
          </w:p>
          <w:p w14:paraId="3F030C15" w14:textId="77777777" w:rsidR="006B7F58" w:rsidRPr="002D1C83" w:rsidRDefault="006B7F58" w:rsidP="006B7F58">
            <w:pPr>
              <w:rPr>
                <w:b/>
                <w:bCs/>
              </w:rPr>
            </w:pPr>
          </w:p>
        </w:tc>
        <w:tc>
          <w:tcPr>
            <w:tcW w:w="4961" w:type="dxa"/>
          </w:tcPr>
          <w:p w14:paraId="09C9E17A" w14:textId="7747F956" w:rsidR="006B7F58" w:rsidRDefault="006B7F58" w:rsidP="006B7F58"/>
          <w:p w14:paraId="7DE32B0A" w14:textId="77777777" w:rsidR="006B7F58" w:rsidRDefault="006B7F58" w:rsidP="006B7F58"/>
        </w:tc>
        <w:tc>
          <w:tcPr>
            <w:tcW w:w="6804" w:type="dxa"/>
          </w:tcPr>
          <w:p w14:paraId="36A2D609" w14:textId="217C7D08" w:rsidR="00E00DFA" w:rsidRPr="00B36B66" w:rsidRDefault="00E00DFA" w:rsidP="006B7F58">
            <w:pPr>
              <w:rPr>
                <w:i/>
                <w:iCs/>
                <w:u w:val="single"/>
              </w:rPr>
            </w:pPr>
            <w:r w:rsidRPr="00B36B66">
              <w:rPr>
                <w:i/>
                <w:iCs/>
                <w:u w:val="single"/>
              </w:rPr>
              <w:t>Kolonne 1 – nuværende bekendtgørelse</w:t>
            </w:r>
          </w:p>
          <w:p w14:paraId="41816506" w14:textId="4B8CD980" w:rsidR="006B7F58" w:rsidRDefault="007B5E10" w:rsidP="006B7F58">
            <w:r>
              <w:t>§ 14 ophæves</w:t>
            </w:r>
            <w:r w:rsidR="00BE171B">
              <w:t xml:space="preserve">, da </w:t>
            </w:r>
            <w:r w:rsidR="00B36B66">
              <w:t>det er reguleret i</w:t>
            </w:r>
            <w:r>
              <w:t xml:space="preserve"> markedsovervågningsforordningens artikel 16, stk. 5 om</w:t>
            </w:r>
            <w:r w:rsidR="00CF25D2">
              <w:t>,</w:t>
            </w:r>
            <w:r>
              <w:t xml:space="preserve"> at markedsovervågningsmyndigheden underretter offentligheden i tilfælde</w:t>
            </w:r>
            <w:r w:rsidR="00CF25D2">
              <w:t>,</w:t>
            </w:r>
            <w:r>
              <w:t xml:space="preserve"> hvor der består en risiko</w:t>
            </w:r>
            <w:r w:rsidR="00CF25D2">
              <w:t>,</w:t>
            </w:r>
            <w:r>
              <w:t xml:space="preserve"> og hvor den erhvervsdrivende ikke selv formår at træffe korrigerende tiltag</w:t>
            </w:r>
            <w:r w:rsidR="00BE171B">
              <w:t>.</w:t>
            </w:r>
            <w:r w:rsidR="00E00DFA">
              <w:t xml:space="preserve"> </w:t>
            </w:r>
            <w:r w:rsidR="00B36B66">
              <w:t>Der</w:t>
            </w:r>
            <w:r w:rsidR="00E00DFA">
              <w:t xml:space="preserve"> er ikke behov for gentagelse i bekendtgørelse</w:t>
            </w:r>
            <w:r w:rsidR="00B36B66">
              <w:t>n</w:t>
            </w:r>
            <w:r w:rsidR="00E00DFA">
              <w:t>.</w:t>
            </w:r>
          </w:p>
          <w:p w14:paraId="4A316470" w14:textId="77777777" w:rsidR="007B5E10" w:rsidRDefault="007B5E10" w:rsidP="006B7F58"/>
          <w:p w14:paraId="3C3A2A12" w14:textId="31C21CA6" w:rsidR="00486499" w:rsidRPr="00851CB6" w:rsidRDefault="00486499" w:rsidP="00486499">
            <w:pPr>
              <w:rPr>
                <w:i/>
                <w:iCs/>
                <w:u w:val="single"/>
              </w:rPr>
            </w:pPr>
            <w:r w:rsidRPr="00851CB6">
              <w:rPr>
                <w:i/>
                <w:iCs/>
                <w:u w:val="single"/>
              </w:rPr>
              <w:t>Kolonne 2 – ny bekendtgørelse</w:t>
            </w:r>
          </w:p>
          <w:p w14:paraId="0EF708F6" w14:textId="1E6CC278" w:rsidR="007B5E10" w:rsidRDefault="00486499" w:rsidP="00486499">
            <w:r>
              <w:t>Samme forhold gør sig gældende som for kolonne 1.</w:t>
            </w:r>
          </w:p>
        </w:tc>
        <w:tc>
          <w:tcPr>
            <w:tcW w:w="4678" w:type="dxa"/>
          </w:tcPr>
          <w:p w14:paraId="361F6F41" w14:textId="790B6C6E" w:rsidR="007B5E10" w:rsidRPr="00C864AA" w:rsidRDefault="007B5E10" w:rsidP="006B7F58">
            <w:pPr>
              <w:rPr>
                <w:szCs w:val="20"/>
              </w:rPr>
            </w:pPr>
          </w:p>
        </w:tc>
      </w:tr>
      <w:tr w:rsidR="006B7F58" w14:paraId="391DCAF2" w14:textId="77777777" w:rsidTr="006E7552">
        <w:tc>
          <w:tcPr>
            <w:tcW w:w="4673" w:type="dxa"/>
          </w:tcPr>
          <w:p w14:paraId="4C3175EE" w14:textId="53412BE5" w:rsidR="006B7F58" w:rsidRPr="002D1C83" w:rsidRDefault="006B7F58" w:rsidP="006B7F58">
            <w:r w:rsidRPr="002D1C83">
              <w:rPr>
                <w:b/>
                <w:bCs/>
              </w:rPr>
              <w:t xml:space="preserve">§ </w:t>
            </w:r>
            <w:ins w:id="247" w:author="Johan Vestergaard Paulsen" w:date="2025-06-25T15:08:00Z">
              <w:r w:rsidR="00210CAE">
                <w:rPr>
                  <w:b/>
                  <w:bCs/>
                </w:rPr>
                <w:t>1</w:t>
              </w:r>
            </w:ins>
            <w:ins w:id="248" w:author="Johan Vestergaard Paulsen" w:date="2025-06-25T20:53:00Z">
              <w:r w:rsidR="000A210A">
                <w:rPr>
                  <w:b/>
                  <w:bCs/>
                </w:rPr>
                <w:t>0</w:t>
              </w:r>
            </w:ins>
            <w:del w:id="249" w:author="Johan Vestergaard Paulsen" w:date="2025-06-25T15:08:00Z">
              <w:r w:rsidRPr="002D1C83" w:rsidDel="00210CAE">
                <w:rPr>
                  <w:b/>
                  <w:bCs/>
                </w:rPr>
                <w:delText>15</w:delText>
              </w:r>
            </w:del>
            <w:r w:rsidRPr="002D1C83">
              <w:rPr>
                <w:b/>
                <w:bCs/>
              </w:rPr>
              <w:t>.</w:t>
            </w:r>
            <w:r w:rsidRPr="002D1C83">
              <w:t> Med bøde straffes den, der overtræder §§ 3-</w:t>
            </w:r>
            <w:ins w:id="250" w:author="Johan Vestergaard Paulsen" w:date="2025-06-25T19:13:00Z">
              <w:r w:rsidR="0033485F">
                <w:t>4</w:t>
              </w:r>
            </w:ins>
            <w:del w:id="251" w:author="Johan Vestergaard Paulsen" w:date="2025-06-25T19:13:00Z">
              <w:r w:rsidRPr="002D1C83" w:rsidDel="0033485F">
                <w:delText>6</w:delText>
              </w:r>
            </w:del>
            <w:r w:rsidRPr="002D1C83">
              <w:t>.</w:t>
            </w:r>
          </w:p>
          <w:p w14:paraId="2085FAAA" w14:textId="3F328936" w:rsidR="006B7F58" w:rsidRDefault="006B7F58" w:rsidP="006B7F58">
            <w:del w:id="252" w:author="Johan Vestergaard Paulsen" w:date="2025-06-25T19:15:00Z">
              <w:r w:rsidRPr="002D1C83" w:rsidDel="0033485F">
                <w:rPr>
                  <w:i/>
                  <w:iCs/>
                </w:rPr>
                <w:delText>Stk. 2.</w:delText>
              </w:r>
              <w:r w:rsidRPr="002D1C83" w:rsidDel="0033485F">
                <w:delText> Overtrædelse af markedsovervågningsforordningens artikel 4 straffes med bøde</w:delText>
              </w:r>
            </w:del>
            <w:del w:id="253" w:author="Johan Vestergaard Paulsen" w:date="2025-06-25T14:52:00Z">
              <w:r w:rsidRPr="002D1C83" w:rsidDel="00866F21">
                <w:delText xml:space="preserve"> i medfør af byggelovens § 30, stk. 2</w:delText>
              </w:r>
            </w:del>
            <w:r w:rsidRPr="002D1C83">
              <w:t>.</w:t>
            </w:r>
          </w:p>
          <w:p w14:paraId="7D5C3883" w14:textId="77777777" w:rsidR="006B7F58" w:rsidRPr="002D1C83" w:rsidRDefault="006B7F58" w:rsidP="006B7F58">
            <w:pPr>
              <w:rPr>
                <w:b/>
                <w:bCs/>
              </w:rPr>
            </w:pPr>
          </w:p>
        </w:tc>
        <w:tc>
          <w:tcPr>
            <w:tcW w:w="4961" w:type="dxa"/>
          </w:tcPr>
          <w:p w14:paraId="59871609" w14:textId="2C2EA116" w:rsidR="006B7F58" w:rsidRPr="002D1C83" w:rsidRDefault="006B7F58" w:rsidP="006B7F58">
            <w:r w:rsidRPr="002D1C83">
              <w:rPr>
                <w:b/>
                <w:bCs/>
              </w:rPr>
              <w:t>§ 1</w:t>
            </w:r>
            <w:r w:rsidR="000A210A">
              <w:rPr>
                <w:b/>
                <w:bCs/>
              </w:rPr>
              <w:t>0</w:t>
            </w:r>
            <w:r w:rsidRPr="002D1C83">
              <w:rPr>
                <w:b/>
                <w:bCs/>
              </w:rPr>
              <w:t>.</w:t>
            </w:r>
            <w:r w:rsidRPr="002D1C83">
              <w:t xml:space="preserve"> Med bøde straffes den, der overtræder </w:t>
            </w:r>
            <w:r w:rsidR="006C3261">
              <w:t>§</w:t>
            </w:r>
            <w:r w:rsidRPr="002D1C83">
              <w:t xml:space="preserve">§ </w:t>
            </w:r>
            <w:r w:rsidR="00866F21">
              <w:t>3</w:t>
            </w:r>
            <w:r w:rsidR="006C3261">
              <w:t>-4</w:t>
            </w:r>
            <w:r w:rsidRPr="002D1C83">
              <w:t>.</w:t>
            </w:r>
          </w:p>
          <w:p w14:paraId="4B326AD7" w14:textId="2E652C17" w:rsidR="006B7F58" w:rsidRDefault="006B7F58" w:rsidP="006C3261"/>
        </w:tc>
        <w:tc>
          <w:tcPr>
            <w:tcW w:w="6804" w:type="dxa"/>
          </w:tcPr>
          <w:p w14:paraId="2E3E8F91" w14:textId="42023818" w:rsidR="0045482C" w:rsidRPr="00AB3FA2" w:rsidRDefault="0045482C" w:rsidP="00866F21">
            <w:pPr>
              <w:rPr>
                <w:i/>
                <w:iCs/>
                <w:u w:val="single"/>
              </w:rPr>
            </w:pPr>
            <w:r w:rsidRPr="00AB3FA2">
              <w:rPr>
                <w:i/>
                <w:iCs/>
                <w:u w:val="single"/>
              </w:rPr>
              <w:t>Kolonne 1 – nuværende bekendtgørelse</w:t>
            </w:r>
          </w:p>
          <w:p w14:paraId="3CF2FD59" w14:textId="7DF798D8" w:rsidR="00866F21" w:rsidRDefault="0033485F" w:rsidP="00866F21">
            <w:r>
              <w:t>Stk. 2 slettes, da det siden byggevaredirektivet blev til en forordning</w:t>
            </w:r>
            <w:r w:rsidR="0045482C">
              <w:t>,</w:t>
            </w:r>
            <w:r>
              <w:t xml:space="preserve"> ikke har været relevant at fastsætte straf for overtrædelse af markedsovervågningsforordningen. Det er alene relevant at straffe overtrædelse af bekendtgørelse</w:t>
            </w:r>
            <w:r w:rsidR="0045482C">
              <w:t>rne</w:t>
            </w:r>
            <w:r>
              <w:t>s bestemmelser om at overholde byggevareforordningerne.</w:t>
            </w:r>
          </w:p>
          <w:p w14:paraId="039B3A2F" w14:textId="77777777" w:rsidR="00866F21" w:rsidRDefault="00866F21" w:rsidP="00866F21"/>
          <w:p w14:paraId="36F477F7" w14:textId="44A11B68" w:rsidR="00866F21" w:rsidRDefault="00B36B66" w:rsidP="00B36B66">
            <w:r>
              <w:t xml:space="preserve">Hvis der gives et påbud, men dette ikke efterkommes, vil undladelsen kunne </w:t>
            </w:r>
            <w:r w:rsidR="00866F21">
              <w:t>straffes efter byggelovens § 30, stk. 1, litra c). Det er derfor ikke nødvendigt at nævne i bekendtgørelsen.</w:t>
            </w:r>
          </w:p>
          <w:p w14:paraId="2A36F4C9" w14:textId="77777777" w:rsidR="00866F21" w:rsidRDefault="00866F21" w:rsidP="00866F21"/>
          <w:p w14:paraId="131AC2FE" w14:textId="2FE66483" w:rsidR="0045482C" w:rsidRPr="00315AFB" w:rsidRDefault="0045482C" w:rsidP="00866F21">
            <w:pPr>
              <w:rPr>
                <w:i/>
                <w:iCs/>
                <w:u w:val="single"/>
              </w:rPr>
            </w:pPr>
            <w:r w:rsidRPr="00315AFB">
              <w:rPr>
                <w:i/>
                <w:iCs/>
                <w:u w:val="single"/>
              </w:rPr>
              <w:lastRenderedPageBreak/>
              <w:t>Kolonne 2 – ny bekendtgørelse</w:t>
            </w:r>
          </w:p>
          <w:p w14:paraId="5EE989DE" w14:textId="15065447" w:rsidR="006B7F58" w:rsidRDefault="006B7F58" w:rsidP="006B7F58">
            <w:r>
              <w:t xml:space="preserve">Stk. 1 </w:t>
            </w:r>
            <w:r w:rsidR="000E5AB7">
              <w:t xml:space="preserve">i den nye bekendtgørelse </w:t>
            </w:r>
            <w:r>
              <w:t>træder først i kraft fra 2027, da byggevareforordningen fastslår dette som tidspunktet for håndhævelse</w:t>
            </w:r>
            <w:r w:rsidR="000E5AB7">
              <w:t xml:space="preserve"> af den </w:t>
            </w:r>
            <w:r w:rsidR="000F0347">
              <w:t>reviderede</w:t>
            </w:r>
            <w:r w:rsidR="000E5AB7">
              <w:t xml:space="preserve"> forordning</w:t>
            </w:r>
            <w:r>
              <w:t>.</w:t>
            </w:r>
          </w:p>
          <w:p w14:paraId="3AAA9E83" w14:textId="77777777" w:rsidR="006B7F58" w:rsidRDefault="006B7F58" w:rsidP="006B7F58"/>
          <w:p w14:paraId="75D3916F" w14:textId="4BF7B800" w:rsidR="006B7F58" w:rsidDel="00D84845" w:rsidRDefault="006B7F58" w:rsidP="006B7F58">
            <w:pPr>
              <w:rPr>
                <w:del w:id="254" w:author="Johan Vestergaard Paulsen" w:date="2025-05-23T11:39:00Z"/>
              </w:rPr>
            </w:pPr>
          </w:p>
          <w:p w14:paraId="683991D8" w14:textId="15ACA2B2" w:rsidR="006B7F58" w:rsidRDefault="006B7F58" w:rsidP="006B7F58"/>
        </w:tc>
        <w:tc>
          <w:tcPr>
            <w:tcW w:w="4678" w:type="dxa"/>
          </w:tcPr>
          <w:p w14:paraId="039D0036" w14:textId="464BB0AC" w:rsidR="0033485F" w:rsidRPr="00C864AA" w:rsidRDefault="0033485F" w:rsidP="006B7F58">
            <w:pPr>
              <w:rPr>
                <w:szCs w:val="20"/>
              </w:rPr>
            </w:pPr>
          </w:p>
        </w:tc>
      </w:tr>
      <w:tr w:rsidR="006B7F58" w14:paraId="4824F59C" w14:textId="77777777" w:rsidTr="006E7552">
        <w:tc>
          <w:tcPr>
            <w:tcW w:w="4673" w:type="dxa"/>
          </w:tcPr>
          <w:p w14:paraId="0DAD38AB" w14:textId="77777777" w:rsidR="006B7F58" w:rsidRPr="002D1C83" w:rsidRDefault="006B7F58" w:rsidP="006B7F58">
            <w:r w:rsidRPr="002D1C83">
              <w:t>Kapitel 5</w:t>
            </w:r>
          </w:p>
          <w:p w14:paraId="4963A90D" w14:textId="77777777" w:rsidR="006B7F58" w:rsidRPr="002D1C83" w:rsidRDefault="006B7F58" w:rsidP="006B7F58">
            <w:pPr>
              <w:rPr>
                <w:i/>
                <w:iCs/>
              </w:rPr>
            </w:pPr>
            <w:r w:rsidRPr="002D1C83">
              <w:rPr>
                <w:i/>
                <w:iCs/>
              </w:rPr>
              <w:t>Ikrafttræden og overgangsbestemmelser</w:t>
            </w:r>
          </w:p>
          <w:p w14:paraId="18B79640" w14:textId="77777777" w:rsidR="006B7F58" w:rsidRPr="002D1C83" w:rsidRDefault="006B7F58" w:rsidP="006B7F58"/>
        </w:tc>
        <w:tc>
          <w:tcPr>
            <w:tcW w:w="4961" w:type="dxa"/>
          </w:tcPr>
          <w:p w14:paraId="3897F70C" w14:textId="77777777" w:rsidR="006B7F58" w:rsidRPr="002D1C83" w:rsidRDefault="006B7F58" w:rsidP="006B7F58">
            <w:r w:rsidRPr="002D1C83">
              <w:t>Kapitel 5</w:t>
            </w:r>
          </w:p>
          <w:p w14:paraId="38ED4A1F" w14:textId="77777777" w:rsidR="006B7F58" w:rsidRPr="002D1C83" w:rsidRDefault="006B7F58" w:rsidP="006B7F58">
            <w:pPr>
              <w:rPr>
                <w:i/>
                <w:iCs/>
              </w:rPr>
            </w:pPr>
            <w:r w:rsidRPr="002D1C83">
              <w:rPr>
                <w:i/>
                <w:iCs/>
              </w:rPr>
              <w:t>Ikrafttræden og overgangsbestemmelser</w:t>
            </w:r>
          </w:p>
          <w:p w14:paraId="560BC820" w14:textId="77777777" w:rsidR="006B7F58" w:rsidRPr="002D1C83" w:rsidRDefault="006B7F58" w:rsidP="006B7F58"/>
        </w:tc>
        <w:tc>
          <w:tcPr>
            <w:tcW w:w="6804" w:type="dxa"/>
          </w:tcPr>
          <w:p w14:paraId="1D095A47" w14:textId="77777777" w:rsidR="006B7F58" w:rsidRDefault="006B7F58" w:rsidP="006B7F58"/>
        </w:tc>
        <w:tc>
          <w:tcPr>
            <w:tcW w:w="4678" w:type="dxa"/>
          </w:tcPr>
          <w:p w14:paraId="0AD929CB" w14:textId="77777777" w:rsidR="006B7F58" w:rsidRPr="00C864AA" w:rsidRDefault="006B7F58" w:rsidP="006B7F58">
            <w:pPr>
              <w:rPr>
                <w:szCs w:val="20"/>
              </w:rPr>
            </w:pPr>
          </w:p>
        </w:tc>
      </w:tr>
      <w:tr w:rsidR="006B7F58" w14:paraId="601C168D" w14:textId="77777777" w:rsidTr="006E7552">
        <w:tc>
          <w:tcPr>
            <w:tcW w:w="4673" w:type="dxa"/>
          </w:tcPr>
          <w:p w14:paraId="5312014F" w14:textId="17BBA35B" w:rsidR="006B7F58" w:rsidRPr="002D1C83" w:rsidRDefault="006B7F58" w:rsidP="006B7F58">
            <w:r w:rsidRPr="002D1C83">
              <w:rPr>
                <w:b/>
                <w:bCs/>
              </w:rPr>
              <w:t xml:space="preserve">§ </w:t>
            </w:r>
            <w:ins w:id="255" w:author="Johan Vestergaard Paulsen" w:date="2025-06-25T15:12:00Z">
              <w:r w:rsidR="00210CAE">
                <w:rPr>
                  <w:b/>
                  <w:bCs/>
                </w:rPr>
                <w:t>11</w:t>
              </w:r>
            </w:ins>
            <w:del w:id="256" w:author="Johan Vestergaard Paulsen" w:date="2025-06-25T15:12:00Z">
              <w:r w:rsidRPr="002D1C83" w:rsidDel="00210CAE">
                <w:rPr>
                  <w:b/>
                  <w:bCs/>
                </w:rPr>
                <w:delText>16</w:delText>
              </w:r>
            </w:del>
            <w:r w:rsidRPr="002D1C83">
              <w:rPr>
                <w:b/>
                <w:bCs/>
              </w:rPr>
              <w:t>.</w:t>
            </w:r>
            <w:r w:rsidRPr="002D1C83">
              <w:t> Bekendtgørelsen træder i kraft den</w:t>
            </w:r>
            <w:del w:id="257" w:author="Johan Vestergaard Paulsen" w:date="2025-06-25T14:53:00Z">
              <w:r w:rsidRPr="002D1C83" w:rsidDel="00866F21">
                <w:delText xml:space="preserve"> </w:delText>
              </w:r>
            </w:del>
            <w:del w:id="258" w:author="Johan Vestergaard Paulsen" w:date="2025-05-23T15:50:00Z">
              <w:r w:rsidRPr="002D1C83" w:rsidDel="00430969">
                <w:delText>1</w:delText>
              </w:r>
            </w:del>
            <w:del w:id="259" w:author="Johan Vestergaard Paulsen" w:date="2025-06-25T14:53:00Z">
              <w:r w:rsidRPr="002D1C83" w:rsidDel="00866F21">
                <w:delText xml:space="preserve">. </w:delText>
              </w:r>
            </w:del>
            <w:del w:id="260" w:author="Johan Vestergaard Paulsen" w:date="2025-05-23T15:50:00Z">
              <w:r w:rsidRPr="002D1C83" w:rsidDel="00430969">
                <w:delText>juli</w:delText>
              </w:r>
            </w:del>
            <w:ins w:id="261" w:author="Johan Vestergaard Paulsen" w:date="2025-06-25T14:53:00Z">
              <w:r w:rsidR="00866F21">
                <w:t xml:space="preserve"> </w:t>
              </w:r>
            </w:ins>
            <w:del w:id="262" w:author="Johan Vestergaard Paulsen" w:date="2025-06-25T14:54:00Z">
              <w:r w:rsidRPr="002D1C83" w:rsidDel="00866F21">
                <w:delText xml:space="preserve"> 202</w:delText>
              </w:r>
            </w:del>
            <w:del w:id="263" w:author="Johan Vestergaard Paulsen" w:date="2025-05-23T15:50:00Z">
              <w:r w:rsidRPr="002D1C83" w:rsidDel="00430969">
                <w:delText>1</w:delText>
              </w:r>
            </w:del>
            <w:ins w:id="264" w:author="Johan Vestergaard Paulsen" w:date="2025-06-25T14:54:00Z">
              <w:r w:rsidR="00866F21">
                <w:t xml:space="preserve"> 8. januar 2026</w:t>
              </w:r>
            </w:ins>
            <w:r w:rsidRPr="002D1C83">
              <w:t>.</w:t>
            </w:r>
          </w:p>
          <w:p w14:paraId="74C92729" w14:textId="71C98606" w:rsidR="006B7F58" w:rsidRPr="002D1C83" w:rsidRDefault="006B7F58" w:rsidP="006B7F58">
            <w:r w:rsidRPr="002D1C83">
              <w:rPr>
                <w:i/>
                <w:iCs/>
              </w:rPr>
              <w:t>Stk. 2.</w:t>
            </w:r>
            <w:r w:rsidRPr="002D1C83">
              <w:t xml:space="preserve"> Bekendtgørelse nr. </w:t>
            </w:r>
            <w:del w:id="265" w:author="Johan Vestergaard Paulsen" w:date="2025-05-23T15:51:00Z">
              <w:r w:rsidRPr="002D1C83" w:rsidDel="00430969">
                <w:delText>688</w:delText>
              </w:r>
            </w:del>
            <w:ins w:id="266" w:author="Johan Vestergaard Paulsen" w:date="2025-05-23T15:51:00Z">
              <w:r>
                <w:t>1465</w:t>
              </w:r>
            </w:ins>
            <w:r w:rsidRPr="002D1C83">
              <w:t xml:space="preserve"> af </w:t>
            </w:r>
            <w:del w:id="267" w:author="Johan Vestergaard Paulsen" w:date="2025-05-23T15:51:00Z">
              <w:r w:rsidRPr="002D1C83" w:rsidDel="00430969">
                <w:delText>17</w:delText>
              </w:r>
            </w:del>
            <w:ins w:id="268" w:author="Johan Vestergaard Paulsen" w:date="2025-05-23T15:51:00Z">
              <w:r>
                <w:t>28</w:t>
              </w:r>
            </w:ins>
            <w:r w:rsidRPr="002D1C83">
              <w:t>. juni 20</w:t>
            </w:r>
            <w:del w:id="269" w:author="Johan Vestergaard Paulsen" w:date="2025-05-23T15:51:00Z">
              <w:r w:rsidRPr="002D1C83" w:rsidDel="00430969">
                <w:delText>13</w:delText>
              </w:r>
            </w:del>
            <w:ins w:id="270" w:author="Johan Vestergaard Paulsen" w:date="2025-05-23T15:51:00Z">
              <w:r>
                <w:t>21</w:t>
              </w:r>
            </w:ins>
            <w:r w:rsidRPr="002D1C83">
              <w:t xml:space="preserve"> om markedsføring, salg og markedskontrol af byggevarer ophæves.</w:t>
            </w:r>
          </w:p>
          <w:p w14:paraId="63F04C93" w14:textId="36DA3B7C" w:rsidR="006B7F58" w:rsidRPr="002D1C83" w:rsidRDefault="006B7F58" w:rsidP="006B7F58">
            <w:del w:id="271" w:author="Johan Vestergaard Paulsen" w:date="2025-06-25T15:10:00Z">
              <w:r w:rsidRPr="002D1C83" w:rsidDel="00210CAE">
                <w:rPr>
                  <w:i/>
                  <w:iCs/>
                </w:rPr>
                <w:delText>Stk. 3.</w:delText>
              </w:r>
              <w:r w:rsidRPr="002D1C83" w:rsidDel="00210CAE">
                <w:delText xml:space="preserve"> Byggevarer, der </w:delText>
              </w:r>
            </w:del>
            <w:del w:id="272" w:author="Johan Vestergaard Paulsen" w:date="2025-06-23T16:32:00Z">
              <w:r w:rsidRPr="002D1C83" w:rsidDel="000D1304">
                <w:delText xml:space="preserve">er bragt </w:delText>
              </w:r>
            </w:del>
            <w:del w:id="273" w:author="Johan Vestergaard Paulsen" w:date="2025-05-23T15:52:00Z">
              <w:r w:rsidRPr="002D1C83" w:rsidDel="00430969">
                <w:delText>på markedet</w:delText>
              </w:r>
            </w:del>
            <w:del w:id="274" w:author="Johan Vestergaard Paulsen" w:date="2025-06-23T16:32:00Z">
              <w:r w:rsidRPr="002D1C83" w:rsidDel="000D1304">
                <w:delText xml:space="preserve"> </w:delText>
              </w:r>
            </w:del>
            <w:del w:id="275" w:author="Johan Vestergaard Paulsen" w:date="2025-05-23T15:52:00Z">
              <w:r w:rsidRPr="002D1C83" w:rsidDel="00430969">
                <w:delText xml:space="preserve">eller solgt </w:delText>
              </w:r>
            </w:del>
            <w:del w:id="276" w:author="Johan Vestergaard Paulsen" w:date="2025-06-25T15:10:00Z">
              <w:r w:rsidRPr="002D1C83" w:rsidDel="00210CAE">
                <w:delText>her i landet før den 1. juli 2013, behandles efter bestemmelserne i bekendtgørelse nr. 1075 af 10. november 2008 om markedsføring, salg og markedskontrol af byggevarer</w:delText>
              </w:r>
            </w:del>
            <w:r w:rsidRPr="002D1C83">
              <w:t>.</w:t>
            </w:r>
          </w:p>
          <w:p w14:paraId="14B686D6" w14:textId="35737AA4" w:rsidR="006B7F58" w:rsidRDefault="006B7F58" w:rsidP="006B7F58">
            <w:del w:id="277" w:author="Johan Vestergaard Paulsen" w:date="2025-05-23T15:52:00Z">
              <w:r w:rsidRPr="002D1C83" w:rsidDel="00430969">
                <w:rPr>
                  <w:i/>
                  <w:iCs/>
                </w:rPr>
                <w:delText>Stk. 4.</w:delText>
              </w:r>
              <w:r w:rsidRPr="002D1C83" w:rsidDel="00430969">
                <w:delText> Byggevarer, der er bragt i omsætning i overensstemmelse med direktiv 89/106/EØF før den 1. juli 2013, anses for at være i overensstemmelse med byggevareforordningen, jf. byggevareforordningens artikel 66</w:delText>
              </w:r>
            </w:del>
            <w:r w:rsidRPr="002D1C83">
              <w:t>.</w:t>
            </w:r>
          </w:p>
          <w:p w14:paraId="17F3BAC6" w14:textId="77777777" w:rsidR="006B7F58" w:rsidRPr="002D1C83" w:rsidRDefault="006B7F58" w:rsidP="006B7F58"/>
        </w:tc>
        <w:tc>
          <w:tcPr>
            <w:tcW w:w="4961" w:type="dxa"/>
          </w:tcPr>
          <w:p w14:paraId="3D242A40" w14:textId="1C20B64D" w:rsidR="006B7F58" w:rsidRDefault="006B7F58" w:rsidP="006B7F58">
            <w:r w:rsidRPr="002D1C83">
              <w:rPr>
                <w:b/>
                <w:bCs/>
              </w:rPr>
              <w:t>§ 1</w:t>
            </w:r>
            <w:r w:rsidR="00A97B97">
              <w:rPr>
                <w:b/>
                <w:bCs/>
              </w:rPr>
              <w:t>1</w:t>
            </w:r>
            <w:r w:rsidRPr="002D1C83">
              <w:rPr>
                <w:b/>
                <w:bCs/>
              </w:rPr>
              <w:t>.</w:t>
            </w:r>
            <w:r w:rsidRPr="002D1C83">
              <w:t xml:space="preserve"> Bekendtgørelsen træder i kraft den </w:t>
            </w:r>
            <w:r>
              <w:t>8</w:t>
            </w:r>
            <w:r w:rsidRPr="002D1C83">
              <w:t>. j</w:t>
            </w:r>
            <w:r>
              <w:t>anuar</w:t>
            </w:r>
            <w:r w:rsidRPr="002D1C83">
              <w:t xml:space="preserve"> 202</w:t>
            </w:r>
            <w:r>
              <w:t>6, jf. dog stk. 2</w:t>
            </w:r>
            <w:r w:rsidRPr="002D1C83">
              <w:t>.</w:t>
            </w:r>
          </w:p>
          <w:p w14:paraId="46FF69A6" w14:textId="63B59745" w:rsidR="006B7F58" w:rsidRDefault="006B7F58" w:rsidP="00210CAE">
            <w:r w:rsidRPr="002D1C83">
              <w:rPr>
                <w:i/>
                <w:iCs/>
              </w:rPr>
              <w:t>Stk. 2.</w:t>
            </w:r>
            <w:r w:rsidRPr="002D1C83">
              <w:t> </w:t>
            </w:r>
            <w:r>
              <w:t>§ 1</w:t>
            </w:r>
            <w:r w:rsidR="00210CAE">
              <w:t>0</w:t>
            </w:r>
            <w:r>
              <w:t xml:space="preserve"> træder i kraft den 8. januar 2027</w:t>
            </w:r>
            <w:r w:rsidR="00210CAE">
              <w:t>.</w:t>
            </w:r>
          </w:p>
        </w:tc>
        <w:tc>
          <w:tcPr>
            <w:tcW w:w="6804" w:type="dxa"/>
          </w:tcPr>
          <w:p w14:paraId="56A53F3E" w14:textId="0156BD13" w:rsidR="008A7399" w:rsidRPr="00315AFB" w:rsidRDefault="008A7399" w:rsidP="006B7F58">
            <w:pPr>
              <w:rPr>
                <w:i/>
                <w:iCs/>
                <w:u w:val="single"/>
              </w:rPr>
            </w:pPr>
            <w:r w:rsidRPr="00315AFB">
              <w:rPr>
                <w:i/>
                <w:iCs/>
                <w:u w:val="single"/>
              </w:rPr>
              <w:t>Kolonne 1 – nuværende bekendtgørelse</w:t>
            </w:r>
          </w:p>
          <w:p w14:paraId="145DB151" w14:textId="74069521" w:rsidR="008A7399" w:rsidRDefault="008A7399" w:rsidP="006B7F58">
            <w:r w:rsidRPr="008A7399">
              <w:t>Det er ikke fundet nødvendigt at videreføre bestemmelsen om byggevarer, der er bragt i omsætning på et tidligere tidspunkt. Dermed forsvinder også den sidste anvendelighed af den ophævede bekendtgørelse af 10. november 2008.</w:t>
            </w:r>
          </w:p>
          <w:p w14:paraId="180E07E1" w14:textId="77777777" w:rsidR="008A7399" w:rsidRDefault="008A7399" w:rsidP="006B7F58"/>
          <w:p w14:paraId="1A80679E" w14:textId="4082EC1E" w:rsidR="008A7399" w:rsidRPr="00315AFB" w:rsidRDefault="008A7399" w:rsidP="006B7F58">
            <w:pPr>
              <w:rPr>
                <w:i/>
                <w:iCs/>
                <w:u w:val="single"/>
              </w:rPr>
            </w:pPr>
            <w:r w:rsidRPr="00315AFB">
              <w:rPr>
                <w:i/>
                <w:iCs/>
                <w:u w:val="single"/>
              </w:rPr>
              <w:t>Kolonne 2 – ny bekendtgørelse</w:t>
            </w:r>
          </w:p>
          <w:p w14:paraId="4238CFA2" w14:textId="2459727D" w:rsidR="006B7F58" w:rsidRDefault="006B7F58" w:rsidP="006B7F58">
            <w:r>
              <w:t xml:space="preserve">Ifølge </w:t>
            </w:r>
            <w:r w:rsidR="008A7399">
              <w:t xml:space="preserve">den reviderede </w:t>
            </w:r>
            <w:r>
              <w:t>forordning skal de nye regler først håndhæves fra 2027.</w:t>
            </w:r>
          </w:p>
          <w:p w14:paraId="582B1D7E" w14:textId="77777777" w:rsidR="006B7F58" w:rsidRDefault="006B7F58" w:rsidP="006B7F58"/>
          <w:p w14:paraId="3FFBCE55" w14:textId="0AF0DE82" w:rsidR="006B7F58" w:rsidRDefault="006B7F58" w:rsidP="006B7F58">
            <w:r>
              <w:t>Det har været overvejet, om der burde ske håndhævelse før det, hvilket i givet fald ville være en overimplementering af forordningens bestemmelser.</w:t>
            </w:r>
          </w:p>
          <w:p w14:paraId="124F6560" w14:textId="77777777" w:rsidR="006B7F58" w:rsidRDefault="006B7F58" w:rsidP="006B7F58"/>
          <w:p w14:paraId="2F6CF959" w14:textId="1689F630" w:rsidR="006B7F58" w:rsidRDefault="006B7F58" w:rsidP="006B7F58">
            <w:r>
              <w:t>Under hensyn til, at der næppe træder en harmoniseret standard i kraft før den tid, er det fundet unødvendigt at lægge op til at indføre strafbestemmelser før det tidspunkt, som forordningen lægger op til.</w:t>
            </w:r>
          </w:p>
          <w:p w14:paraId="4F84E6F0" w14:textId="6F17103D" w:rsidR="006B7F58" w:rsidRDefault="006B7F58" w:rsidP="00210CAE"/>
        </w:tc>
        <w:tc>
          <w:tcPr>
            <w:tcW w:w="4678" w:type="dxa"/>
          </w:tcPr>
          <w:p w14:paraId="389C52AA" w14:textId="60C581EF" w:rsidR="006B7F58" w:rsidRPr="00C864AA" w:rsidRDefault="006B7F58" w:rsidP="006B7F58">
            <w:pPr>
              <w:rPr>
                <w:szCs w:val="20"/>
              </w:rPr>
            </w:pPr>
          </w:p>
        </w:tc>
      </w:tr>
      <w:tr w:rsidR="006B7F58" w14:paraId="271F5330" w14:textId="77777777" w:rsidTr="006E7552">
        <w:tc>
          <w:tcPr>
            <w:tcW w:w="4673" w:type="dxa"/>
          </w:tcPr>
          <w:p w14:paraId="488C117A" w14:textId="77777777" w:rsidR="006B7F58" w:rsidRDefault="006B7F58" w:rsidP="006B7F58"/>
        </w:tc>
        <w:tc>
          <w:tcPr>
            <w:tcW w:w="4961" w:type="dxa"/>
          </w:tcPr>
          <w:p w14:paraId="4FC1F2EC" w14:textId="7C50F320" w:rsidR="006B7F58" w:rsidRDefault="006B7F58" w:rsidP="006B7F58"/>
        </w:tc>
        <w:tc>
          <w:tcPr>
            <w:tcW w:w="6804" w:type="dxa"/>
          </w:tcPr>
          <w:p w14:paraId="5E912671" w14:textId="50881CA8" w:rsidR="006B7F58" w:rsidRDefault="006B7F58" w:rsidP="006B7F58"/>
        </w:tc>
        <w:tc>
          <w:tcPr>
            <w:tcW w:w="4678" w:type="dxa"/>
          </w:tcPr>
          <w:p w14:paraId="017CADAC" w14:textId="77777777" w:rsidR="006B7F58" w:rsidRDefault="006B7F58" w:rsidP="006B7F58"/>
        </w:tc>
      </w:tr>
      <w:tr w:rsidR="006B7F58" w14:paraId="482477CB" w14:textId="77777777" w:rsidTr="006E7552">
        <w:tc>
          <w:tcPr>
            <w:tcW w:w="4673" w:type="dxa"/>
          </w:tcPr>
          <w:p w14:paraId="24F1472B" w14:textId="77777777" w:rsidR="006B7F58" w:rsidRDefault="006B7F58" w:rsidP="006B7F58"/>
        </w:tc>
        <w:tc>
          <w:tcPr>
            <w:tcW w:w="4961" w:type="dxa"/>
          </w:tcPr>
          <w:p w14:paraId="77C718A6" w14:textId="40876317" w:rsidR="006B7F58" w:rsidRDefault="006B7F58" w:rsidP="006B7F58"/>
        </w:tc>
        <w:tc>
          <w:tcPr>
            <w:tcW w:w="6804" w:type="dxa"/>
          </w:tcPr>
          <w:p w14:paraId="2C099733" w14:textId="3988F9E2" w:rsidR="006B7F58" w:rsidRDefault="006B7F58" w:rsidP="006B7F58"/>
        </w:tc>
        <w:tc>
          <w:tcPr>
            <w:tcW w:w="4678" w:type="dxa"/>
          </w:tcPr>
          <w:p w14:paraId="06FA3734" w14:textId="77777777" w:rsidR="006B7F58" w:rsidRDefault="006B7F58" w:rsidP="006B7F58"/>
        </w:tc>
      </w:tr>
      <w:tr w:rsidR="006B7F58" w14:paraId="527E8BB1" w14:textId="77777777" w:rsidTr="006E7552">
        <w:tc>
          <w:tcPr>
            <w:tcW w:w="4673" w:type="dxa"/>
          </w:tcPr>
          <w:p w14:paraId="66C02556" w14:textId="77777777" w:rsidR="006B7F58" w:rsidRDefault="006B7F58" w:rsidP="006B7F58"/>
        </w:tc>
        <w:tc>
          <w:tcPr>
            <w:tcW w:w="4961" w:type="dxa"/>
          </w:tcPr>
          <w:p w14:paraId="3A147F89" w14:textId="5743FFFB" w:rsidR="006B7F58" w:rsidRDefault="006B7F58" w:rsidP="006B7F58"/>
        </w:tc>
        <w:tc>
          <w:tcPr>
            <w:tcW w:w="6804" w:type="dxa"/>
          </w:tcPr>
          <w:p w14:paraId="3F6D8DFA" w14:textId="79FC7607" w:rsidR="006B7F58" w:rsidRDefault="006B7F58" w:rsidP="006B7F58"/>
        </w:tc>
        <w:tc>
          <w:tcPr>
            <w:tcW w:w="4678" w:type="dxa"/>
          </w:tcPr>
          <w:p w14:paraId="68EC762D" w14:textId="77777777" w:rsidR="006B7F58" w:rsidRDefault="006B7F58" w:rsidP="006B7F58"/>
        </w:tc>
      </w:tr>
      <w:tr w:rsidR="006B7F58" w14:paraId="27718ECA" w14:textId="77777777" w:rsidTr="006E7552">
        <w:tc>
          <w:tcPr>
            <w:tcW w:w="4673" w:type="dxa"/>
          </w:tcPr>
          <w:p w14:paraId="69E1DF13" w14:textId="77777777" w:rsidR="006B7F58" w:rsidRDefault="006B7F58" w:rsidP="006B7F58"/>
        </w:tc>
        <w:tc>
          <w:tcPr>
            <w:tcW w:w="4961" w:type="dxa"/>
          </w:tcPr>
          <w:p w14:paraId="5BC1DBFE" w14:textId="74653652" w:rsidR="006B7F58" w:rsidRDefault="006B7F58" w:rsidP="006B7F58"/>
        </w:tc>
        <w:tc>
          <w:tcPr>
            <w:tcW w:w="6804" w:type="dxa"/>
          </w:tcPr>
          <w:p w14:paraId="37217F2F" w14:textId="36C4B158" w:rsidR="006B7F58" w:rsidRDefault="006B7F58" w:rsidP="006B7F58"/>
        </w:tc>
        <w:tc>
          <w:tcPr>
            <w:tcW w:w="4678" w:type="dxa"/>
          </w:tcPr>
          <w:p w14:paraId="1B18F4BC" w14:textId="77777777" w:rsidR="006B7F58" w:rsidRDefault="006B7F58" w:rsidP="006B7F58"/>
        </w:tc>
      </w:tr>
    </w:tbl>
    <w:p w14:paraId="0AE3C5E1" w14:textId="77777777" w:rsidR="00D516ED" w:rsidRDefault="00D516ED" w:rsidP="002D1C83"/>
    <w:p w14:paraId="108A8B1A" w14:textId="77777777" w:rsidR="00D516ED" w:rsidRDefault="00D516ED" w:rsidP="002D1C83"/>
    <w:p w14:paraId="7F685B74" w14:textId="1B6FD597" w:rsidR="001F2C29" w:rsidRPr="002D1C83" w:rsidRDefault="001F2C29" w:rsidP="002D1C83"/>
    <w:sectPr w:rsidR="001F2C29" w:rsidRPr="002D1C83" w:rsidSect="00D516ED">
      <w:pgSz w:w="23811" w:h="16838" w:orient="landscape" w:code="8"/>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7F49A" w14:textId="77777777" w:rsidR="004A0EFF" w:rsidRDefault="004A0EFF" w:rsidP="00600AD2">
      <w:pPr>
        <w:spacing w:line="240" w:lineRule="auto"/>
      </w:pPr>
      <w:r>
        <w:separator/>
      </w:r>
    </w:p>
  </w:endnote>
  <w:endnote w:type="continuationSeparator" w:id="0">
    <w:p w14:paraId="356C7C79" w14:textId="77777777" w:rsidR="004A0EFF" w:rsidRDefault="004A0EFF" w:rsidP="00600A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A7EA6" w14:textId="77777777" w:rsidR="004A0EFF" w:rsidRDefault="004A0EFF" w:rsidP="00600AD2">
      <w:pPr>
        <w:spacing w:line="240" w:lineRule="auto"/>
      </w:pPr>
      <w:r>
        <w:separator/>
      </w:r>
    </w:p>
  </w:footnote>
  <w:footnote w:type="continuationSeparator" w:id="0">
    <w:p w14:paraId="2D75141E" w14:textId="77777777" w:rsidR="004A0EFF" w:rsidRDefault="004A0EFF" w:rsidP="00600AD2">
      <w:pPr>
        <w:spacing w:line="240" w:lineRule="auto"/>
      </w:pPr>
      <w:r>
        <w:continuationSeparator/>
      </w:r>
    </w:p>
  </w:footnote>
  <w:footnote w:id="1">
    <w:p w14:paraId="4F86CB43" w14:textId="27EA705B" w:rsidR="009E0D4B" w:rsidRDefault="009E0D4B" w:rsidP="009E0D4B">
      <w:pPr>
        <w:pStyle w:val="Fodnotetekst"/>
        <w:rPr>
          <w:ins w:id="5" w:author="Simone Blomgaard Lauridsen" w:date="2025-07-01T10:53:00Z"/>
        </w:rPr>
      </w:pPr>
    </w:p>
  </w:footnote>
  <w:footnote w:id="2">
    <w:p w14:paraId="0130AFC5" w14:textId="4D57054D" w:rsidR="009E0D4B" w:rsidRDefault="009E0D4B" w:rsidP="009E0D4B">
      <w:pPr>
        <w:pStyle w:val="Fodnotetekst"/>
        <w:rPr>
          <w:ins w:id="6" w:author="Simone Blomgaard Lauridsen" w:date="2025-07-01T10:53:00Z"/>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26C2FD0"/>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3EF235EE"/>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69C058C6"/>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891EC04A"/>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8528BA82"/>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DC5ED0"/>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00CE678"/>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A45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4C0546"/>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71C88190"/>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1A6C52B1"/>
    <w:multiLevelType w:val="hybridMultilevel"/>
    <w:tmpl w:val="00F617D4"/>
    <w:lvl w:ilvl="0" w:tplc="04060011">
      <w:start w:val="16"/>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C441711"/>
    <w:multiLevelType w:val="hybridMultilevel"/>
    <w:tmpl w:val="21144D0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C9D6CB1"/>
    <w:multiLevelType w:val="hybridMultilevel"/>
    <w:tmpl w:val="035EA4C0"/>
    <w:lvl w:ilvl="0" w:tplc="833ACD3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5EC06CF"/>
    <w:multiLevelType w:val="multilevel"/>
    <w:tmpl w:val="B834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30674B"/>
    <w:multiLevelType w:val="hybridMultilevel"/>
    <w:tmpl w:val="7AAE006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40205E7"/>
    <w:multiLevelType w:val="multilevel"/>
    <w:tmpl w:val="4FE8C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C57E0"/>
    <w:multiLevelType w:val="hybridMultilevel"/>
    <w:tmpl w:val="7AAE00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7E8061E"/>
    <w:multiLevelType w:val="multilevel"/>
    <w:tmpl w:val="A6D4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F97712"/>
    <w:multiLevelType w:val="multilevel"/>
    <w:tmpl w:val="5A8AC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BB6776"/>
    <w:multiLevelType w:val="multilevel"/>
    <w:tmpl w:val="D338B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2944E6"/>
    <w:multiLevelType w:val="hybridMultilevel"/>
    <w:tmpl w:val="8A3A7C66"/>
    <w:lvl w:ilvl="0" w:tplc="04060011">
      <w:start w:val="15"/>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6782399"/>
    <w:multiLevelType w:val="hybridMultilevel"/>
    <w:tmpl w:val="2304BE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395788620">
    <w:abstractNumId w:val="9"/>
  </w:num>
  <w:num w:numId="2" w16cid:durableId="125585709">
    <w:abstractNumId w:val="9"/>
  </w:num>
  <w:num w:numId="3" w16cid:durableId="1875537385">
    <w:abstractNumId w:val="7"/>
  </w:num>
  <w:num w:numId="4" w16cid:durableId="1171144625">
    <w:abstractNumId w:val="7"/>
  </w:num>
  <w:num w:numId="5" w16cid:durableId="1196502629">
    <w:abstractNumId w:val="6"/>
  </w:num>
  <w:num w:numId="6" w16cid:durableId="1333338600">
    <w:abstractNumId w:val="6"/>
  </w:num>
  <w:num w:numId="7" w16cid:durableId="405031242">
    <w:abstractNumId w:val="5"/>
  </w:num>
  <w:num w:numId="8" w16cid:durableId="1556745689">
    <w:abstractNumId w:val="5"/>
  </w:num>
  <w:num w:numId="9" w16cid:durableId="1955551471">
    <w:abstractNumId w:val="4"/>
  </w:num>
  <w:num w:numId="10" w16cid:durableId="1588882565">
    <w:abstractNumId w:val="4"/>
  </w:num>
  <w:num w:numId="11" w16cid:durableId="1735620846">
    <w:abstractNumId w:val="8"/>
  </w:num>
  <w:num w:numId="12" w16cid:durableId="937367104">
    <w:abstractNumId w:val="8"/>
  </w:num>
  <w:num w:numId="13" w16cid:durableId="330985820">
    <w:abstractNumId w:val="3"/>
  </w:num>
  <w:num w:numId="14" w16cid:durableId="115561833">
    <w:abstractNumId w:val="3"/>
  </w:num>
  <w:num w:numId="15" w16cid:durableId="1237738990">
    <w:abstractNumId w:val="2"/>
  </w:num>
  <w:num w:numId="16" w16cid:durableId="783689815">
    <w:abstractNumId w:val="2"/>
  </w:num>
  <w:num w:numId="17" w16cid:durableId="234778856">
    <w:abstractNumId w:val="1"/>
  </w:num>
  <w:num w:numId="18" w16cid:durableId="2136636398">
    <w:abstractNumId w:val="1"/>
  </w:num>
  <w:num w:numId="19" w16cid:durableId="977028893">
    <w:abstractNumId w:val="0"/>
  </w:num>
  <w:num w:numId="20" w16cid:durableId="2131512012">
    <w:abstractNumId w:val="0"/>
  </w:num>
  <w:num w:numId="21" w16cid:durableId="2087991866">
    <w:abstractNumId w:val="18"/>
  </w:num>
  <w:num w:numId="22" w16cid:durableId="1675496386">
    <w:abstractNumId w:val="19"/>
  </w:num>
  <w:num w:numId="23" w16cid:durableId="1219590051">
    <w:abstractNumId w:val="13"/>
  </w:num>
  <w:num w:numId="24" w16cid:durableId="1483038469">
    <w:abstractNumId w:val="15"/>
  </w:num>
  <w:num w:numId="25" w16cid:durableId="571887001">
    <w:abstractNumId w:val="17"/>
  </w:num>
  <w:num w:numId="26" w16cid:durableId="1336611273">
    <w:abstractNumId w:val="11"/>
  </w:num>
  <w:num w:numId="27" w16cid:durableId="430011641">
    <w:abstractNumId w:val="14"/>
  </w:num>
  <w:num w:numId="28" w16cid:durableId="1962615373">
    <w:abstractNumId w:val="16"/>
  </w:num>
  <w:num w:numId="29" w16cid:durableId="2077168028">
    <w:abstractNumId w:val="20"/>
  </w:num>
  <w:num w:numId="30" w16cid:durableId="1106778099">
    <w:abstractNumId w:val="10"/>
  </w:num>
  <w:num w:numId="31" w16cid:durableId="573860911">
    <w:abstractNumId w:val="21"/>
  </w:num>
  <w:num w:numId="32" w16cid:durableId="175076998">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an Vestergaard Paulsen">
    <w15:presenceInfo w15:providerId="AD" w15:userId="S-1-5-21-2100284113-1573851820-878952375-395935"/>
  </w15:person>
  <w15:person w15:author="Simone Blomgaard Lauridsen">
    <w15:presenceInfo w15:providerId="AD" w15:userId="S-1-5-21-2100284113-1573851820-878952375-439252"/>
  </w15:person>
  <w15:person w15:author="Tine Faarup">
    <w15:presenceInfo w15:providerId="AD" w15:userId="S-1-5-21-2100284113-1573851820-878952375-385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NotTrackFormatting/>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E51"/>
    <w:rsid w:val="00002E00"/>
    <w:rsid w:val="00004FDE"/>
    <w:rsid w:val="0001554A"/>
    <w:rsid w:val="000237CE"/>
    <w:rsid w:val="00025705"/>
    <w:rsid w:val="00046745"/>
    <w:rsid w:val="00047464"/>
    <w:rsid w:val="00051744"/>
    <w:rsid w:val="00056D6A"/>
    <w:rsid w:val="00063829"/>
    <w:rsid w:val="0007348A"/>
    <w:rsid w:val="000A13B9"/>
    <w:rsid w:val="000A210A"/>
    <w:rsid w:val="000A3708"/>
    <w:rsid w:val="000A44CC"/>
    <w:rsid w:val="000A5116"/>
    <w:rsid w:val="000A5E29"/>
    <w:rsid w:val="000B25E8"/>
    <w:rsid w:val="000B3F19"/>
    <w:rsid w:val="000B3F4E"/>
    <w:rsid w:val="000B7990"/>
    <w:rsid w:val="000C2636"/>
    <w:rsid w:val="000C2B2F"/>
    <w:rsid w:val="000C7117"/>
    <w:rsid w:val="000D1304"/>
    <w:rsid w:val="000D187A"/>
    <w:rsid w:val="000D5B2F"/>
    <w:rsid w:val="000E5AB7"/>
    <w:rsid w:val="000F0347"/>
    <w:rsid w:val="000F15A3"/>
    <w:rsid w:val="000F2AC0"/>
    <w:rsid w:val="0010638A"/>
    <w:rsid w:val="001303C3"/>
    <w:rsid w:val="00143171"/>
    <w:rsid w:val="00144DD3"/>
    <w:rsid w:val="00145044"/>
    <w:rsid w:val="00147B19"/>
    <w:rsid w:val="001550E4"/>
    <w:rsid w:val="0016787D"/>
    <w:rsid w:val="001712F2"/>
    <w:rsid w:val="00174A53"/>
    <w:rsid w:val="00175F51"/>
    <w:rsid w:val="00177690"/>
    <w:rsid w:val="00177D92"/>
    <w:rsid w:val="0018166F"/>
    <w:rsid w:val="00195403"/>
    <w:rsid w:val="001A19AB"/>
    <w:rsid w:val="001A4181"/>
    <w:rsid w:val="001B5DE3"/>
    <w:rsid w:val="001B70C2"/>
    <w:rsid w:val="001C08FB"/>
    <w:rsid w:val="001E62A8"/>
    <w:rsid w:val="001F0895"/>
    <w:rsid w:val="001F0A2D"/>
    <w:rsid w:val="001F2C29"/>
    <w:rsid w:val="00204885"/>
    <w:rsid w:val="00207E78"/>
    <w:rsid w:val="00210CAE"/>
    <w:rsid w:val="00236A72"/>
    <w:rsid w:val="00245B56"/>
    <w:rsid w:val="0024610F"/>
    <w:rsid w:val="00261A4B"/>
    <w:rsid w:val="00262FEB"/>
    <w:rsid w:val="00266EB6"/>
    <w:rsid w:val="00282AA4"/>
    <w:rsid w:val="00287A4F"/>
    <w:rsid w:val="002C284E"/>
    <w:rsid w:val="002C6585"/>
    <w:rsid w:val="002D1C83"/>
    <w:rsid w:val="002D37FF"/>
    <w:rsid w:val="002D5611"/>
    <w:rsid w:val="002E737F"/>
    <w:rsid w:val="002F0FDF"/>
    <w:rsid w:val="002F796B"/>
    <w:rsid w:val="003003E6"/>
    <w:rsid w:val="00304108"/>
    <w:rsid w:val="00311194"/>
    <w:rsid w:val="00315A41"/>
    <w:rsid w:val="00315AFB"/>
    <w:rsid w:val="0032030F"/>
    <w:rsid w:val="00320C65"/>
    <w:rsid w:val="003218AE"/>
    <w:rsid w:val="00323CBA"/>
    <w:rsid w:val="00326479"/>
    <w:rsid w:val="0033124A"/>
    <w:rsid w:val="0033485F"/>
    <w:rsid w:val="00343B46"/>
    <w:rsid w:val="0035052A"/>
    <w:rsid w:val="00357B15"/>
    <w:rsid w:val="00366A01"/>
    <w:rsid w:val="003834BD"/>
    <w:rsid w:val="00384F09"/>
    <w:rsid w:val="00385C41"/>
    <w:rsid w:val="00390F65"/>
    <w:rsid w:val="0039177B"/>
    <w:rsid w:val="003A5A14"/>
    <w:rsid w:val="003B074E"/>
    <w:rsid w:val="003B3332"/>
    <w:rsid w:val="003D5608"/>
    <w:rsid w:val="003D5FCC"/>
    <w:rsid w:val="003E3F28"/>
    <w:rsid w:val="004020BF"/>
    <w:rsid w:val="00415296"/>
    <w:rsid w:val="004246FF"/>
    <w:rsid w:val="00430969"/>
    <w:rsid w:val="00431727"/>
    <w:rsid w:val="00432544"/>
    <w:rsid w:val="00436397"/>
    <w:rsid w:val="0044180D"/>
    <w:rsid w:val="00447112"/>
    <w:rsid w:val="00452B6B"/>
    <w:rsid w:val="0045482C"/>
    <w:rsid w:val="004721AE"/>
    <w:rsid w:val="00472877"/>
    <w:rsid w:val="00476909"/>
    <w:rsid w:val="004841DD"/>
    <w:rsid w:val="00486499"/>
    <w:rsid w:val="004966AD"/>
    <w:rsid w:val="004A0EFF"/>
    <w:rsid w:val="004B58AD"/>
    <w:rsid w:val="004D3302"/>
    <w:rsid w:val="004D6CE5"/>
    <w:rsid w:val="004E480A"/>
    <w:rsid w:val="004E4875"/>
    <w:rsid w:val="004F1F51"/>
    <w:rsid w:val="004F331A"/>
    <w:rsid w:val="004F7AD7"/>
    <w:rsid w:val="00500270"/>
    <w:rsid w:val="00500905"/>
    <w:rsid w:val="00513B35"/>
    <w:rsid w:val="00513C04"/>
    <w:rsid w:val="00543613"/>
    <w:rsid w:val="00546124"/>
    <w:rsid w:val="0055009C"/>
    <w:rsid w:val="005603B6"/>
    <w:rsid w:val="0057329C"/>
    <w:rsid w:val="00573391"/>
    <w:rsid w:val="00592DF4"/>
    <w:rsid w:val="00592F0D"/>
    <w:rsid w:val="005957F2"/>
    <w:rsid w:val="0059599A"/>
    <w:rsid w:val="005A1AFC"/>
    <w:rsid w:val="005A2FD0"/>
    <w:rsid w:val="005A5175"/>
    <w:rsid w:val="005B45E3"/>
    <w:rsid w:val="005C174F"/>
    <w:rsid w:val="005E3B79"/>
    <w:rsid w:val="005E6977"/>
    <w:rsid w:val="005F3811"/>
    <w:rsid w:val="00600AD2"/>
    <w:rsid w:val="006053B3"/>
    <w:rsid w:val="0060628C"/>
    <w:rsid w:val="0061052F"/>
    <w:rsid w:val="00630D9B"/>
    <w:rsid w:val="006412DF"/>
    <w:rsid w:val="006419E9"/>
    <w:rsid w:val="00642E9E"/>
    <w:rsid w:val="006540CA"/>
    <w:rsid w:val="00655ABB"/>
    <w:rsid w:val="0066518A"/>
    <w:rsid w:val="00665DAD"/>
    <w:rsid w:val="00666236"/>
    <w:rsid w:val="00666EC3"/>
    <w:rsid w:val="00671A01"/>
    <w:rsid w:val="0068310B"/>
    <w:rsid w:val="00685975"/>
    <w:rsid w:val="00685B35"/>
    <w:rsid w:val="00696A79"/>
    <w:rsid w:val="006B5ABF"/>
    <w:rsid w:val="006B7F58"/>
    <w:rsid w:val="006C3261"/>
    <w:rsid w:val="006C360F"/>
    <w:rsid w:val="006C75DE"/>
    <w:rsid w:val="006C7D9A"/>
    <w:rsid w:val="006E0483"/>
    <w:rsid w:val="006E6CB2"/>
    <w:rsid w:val="006E7552"/>
    <w:rsid w:val="007066F4"/>
    <w:rsid w:val="00720FD9"/>
    <w:rsid w:val="0072276B"/>
    <w:rsid w:val="00724499"/>
    <w:rsid w:val="007261A3"/>
    <w:rsid w:val="00746CDB"/>
    <w:rsid w:val="007775C6"/>
    <w:rsid w:val="00783180"/>
    <w:rsid w:val="00786672"/>
    <w:rsid w:val="007A3009"/>
    <w:rsid w:val="007A72C6"/>
    <w:rsid w:val="007B24D1"/>
    <w:rsid w:val="007B5042"/>
    <w:rsid w:val="007B5E10"/>
    <w:rsid w:val="007C357B"/>
    <w:rsid w:val="007D1E6C"/>
    <w:rsid w:val="007E4504"/>
    <w:rsid w:val="007F718B"/>
    <w:rsid w:val="00805D7F"/>
    <w:rsid w:val="00820B8E"/>
    <w:rsid w:val="0084125F"/>
    <w:rsid w:val="00842F1C"/>
    <w:rsid w:val="00851CB6"/>
    <w:rsid w:val="00856F07"/>
    <w:rsid w:val="008607DB"/>
    <w:rsid w:val="00864A57"/>
    <w:rsid w:val="00866EB4"/>
    <w:rsid w:val="00866F21"/>
    <w:rsid w:val="00876360"/>
    <w:rsid w:val="008863A8"/>
    <w:rsid w:val="00886E51"/>
    <w:rsid w:val="00887A03"/>
    <w:rsid w:val="008925FC"/>
    <w:rsid w:val="00897F88"/>
    <w:rsid w:val="008A22E4"/>
    <w:rsid w:val="008A7399"/>
    <w:rsid w:val="008B40E2"/>
    <w:rsid w:val="008B50A4"/>
    <w:rsid w:val="008C2A79"/>
    <w:rsid w:val="008C2DB4"/>
    <w:rsid w:val="008C31F1"/>
    <w:rsid w:val="008C50AA"/>
    <w:rsid w:val="008C7FEF"/>
    <w:rsid w:val="008D0DDC"/>
    <w:rsid w:val="008D1076"/>
    <w:rsid w:val="008D5867"/>
    <w:rsid w:val="008E00E3"/>
    <w:rsid w:val="008E3E3A"/>
    <w:rsid w:val="008F6FF9"/>
    <w:rsid w:val="0090304D"/>
    <w:rsid w:val="009153D6"/>
    <w:rsid w:val="00915FFD"/>
    <w:rsid w:val="009172C8"/>
    <w:rsid w:val="009503B4"/>
    <w:rsid w:val="00961FFC"/>
    <w:rsid w:val="00967D7D"/>
    <w:rsid w:val="0097008B"/>
    <w:rsid w:val="009723F7"/>
    <w:rsid w:val="00972C49"/>
    <w:rsid w:val="009754E4"/>
    <w:rsid w:val="009806BD"/>
    <w:rsid w:val="00990D87"/>
    <w:rsid w:val="00996EFF"/>
    <w:rsid w:val="009B0A56"/>
    <w:rsid w:val="009B5438"/>
    <w:rsid w:val="009D28DF"/>
    <w:rsid w:val="009E0D4B"/>
    <w:rsid w:val="009E32BB"/>
    <w:rsid w:val="009E34A5"/>
    <w:rsid w:val="009E5105"/>
    <w:rsid w:val="009E6003"/>
    <w:rsid w:val="00A02D98"/>
    <w:rsid w:val="00A062EE"/>
    <w:rsid w:val="00A11046"/>
    <w:rsid w:val="00A21DA0"/>
    <w:rsid w:val="00A22133"/>
    <w:rsid w:val="00A252AD"/>
    <w:rsid w:val="00A35C44"/>
    <w:rsid w:val="00A425C7"/>
    <w:rsid w:val="00A42E67"/>
    <w:rsid w:val="00A44D41"/>
    <w:rsid w:val="00A478F0"/>
    <w:rsid w:val="00A52F34"/>
    <w:rsid w:val="00A61E0C"/>
    <w:rsid w:val="00A812F6"/>
    <w:rsid w:val="00A97B97"/>
    <w:rsid w:val="00AA7A02"/>
    <w:rsid w:val="00AB3FA2"/>
    <w:rsid w:val="00AD15E1"/>
    <w:rsid w:val="00AD4C4A"/>
    <w:rsid w:val="00AE3E33"/>
    <w:rsid w:val="00AE45D1"/>
    <w:rsid w:val="00AF3D46"/>
    <w:rsid w:val="00B053D6"/>
    <w:rsid w:val="00B079F4"/>
    <w:rsid w:val="00B1198F"/>
    <w:rsid w:val="00B36B66"/>
    <w:rsid w:val="00B376B4"/>
    <w:rsid w:val="00B4340E"/>
    <w:rsid w:val="00B45D9F"/>
    <w:rsid w:val="00B45EA5"/>
    <w:rsid w:val="00B466BD"/>
    <w:rsid w:val="00B4767C"/>
    <w:rsid w:val="00B479BF"/>
    <w:rsid w:val="00B53165"/>
    <w:rsid w:val="00B55A8B"/>
    <w:rsid w:val="00B55DE8"/>
    <w:rsid w:val="00B57A30"/>
    <w:rsid w:val="00B64677"/>
    <w:rsid w:val="00B737DE"/>
    <w:rsid w:val="00B86BA2"/>
    <w:rsid w:val="00BA6816"/>
    <w:rsid w:val="00BB1625"/>
    <w:rsid w:val="00BB19FD"/>
    <w:rsid w:val="00BB28FB"/>
    <w:rsid w:val="00BC3F9C"/>
    <w:rsid w:val="00BD4148"/>
    <w:rsid w:val="00BE171B"/>
    <w:rsid w:val="00BE2FBF"/>
    <w:rsid w:val="00BF4BB5"/>
    <w:rsid w:val="00BF5450"/>
    <w:rsid w:val="00C03ABB"/>
    <w:rsid w:val="00C06F4C"/>
    <w:rsid w:val="00C11779"/>
    <w:rsid w:val="00C135E1"/>
    <w:rsid w:val="00C24FC0"/>
    <w:rsid w:val="00C4028E"/>
    <w:rsid w:val="00C51D87"/>
    <w:rsid w:val="00C543D7"/>
    <w:rsid w:val="00C65A91"/>
    <w:rsid w:val="00C663F2"/>
    <w:rsid w:val="00C66C39"/>
    <w:rsid w:val="00C81DE0"/>
    <w:rsid w:val="00C827B5"/>
    <w:rsid w:val="00C84AB3"/>
    <w:rsid w:val="00C864AA"/>
    <w:rsid w:val="00CA1F45"/>
    <w:rsid w:val="00CA3C7E"/>
    <w:rsid w:val="00CA7707"/>
    <w:rsid w:val="00CB27DA"/>
    <w:rsid w:val="00CD01A6"/>
    <w:rsid w:val="00CE0BBC"/>
    <w:rsid w:val="00CE7866"/>
    <w:rsid w:val="00CF25D2"/>
    <w:rsid w:val="00D04C5A"/>
    <w:rsid w:val="00D113BF"/>
    <w:rsid w:val="00D114C5"/>
    <w:rsid w:val="00D2345B"/>
    <w:rsid w:val="00D25127"/>
    <w:rsid w:val="00D36F61"/>
    <w:rsid w:val="00D47A29"/>
    <w:rsid w:val="00D516ED"/>
    <w:rsid w:val="00D52C1D"/>
    <w:rsid w:val="00D7644F"/>
    <w:rsid w:val="00D84845"/>
    <w:rsid w:val="00D8553C"/>
    <w:rsid w:val="00DA2842"/>
    <w:rsid w:val="00DA4B51"/>
    <w:rsid w:val="00DB5BA7"/>
    <w:rsid w:val="00DB7E6A"/>
    <w:rsid w:val="00DD3908"/>
    <w:rsid w:val="00DE5B1B"/>
    <w:rsid w:val="00E00DFA"/>
    <w:rsid w:val="00E02644"/>
    <w:rsid w:val="00E06E48"/>
    <w:rsid w:val="00E17616"/>
    <w:rsid w:val="00E21023"/>
    <w:rsid w:val="00E3142B"/>
    <w:rsid w:val="00E333C4"/>
    <w:rsid w:val="00E50398"/>
    <w:rsid w:val="00E54D8E"/>
    <w:rsid w:val="00E85AF6"/>
    <w:rsid w:val="00E93837"/>
    <w:rsid w:val="00EA6474"/>
    <w:rsid w:val="00EB05F8"/>
    <w:rsid w:val="00EC5890"/>
    <w:rsid w:val="00ED604E"/>
    <w:rsid w:val="00ED76A0"/>
    <w:rsid w:val="00ED78CC"/>
    <w:rsid w:val="00ED7CFD"/>
    <w:rsid w:val="00EF4E00"/>
    <w:rsid w:val="00EF56C1"/>
    <w:rsid w:val="00F129EA"/>
    <w:rsid w:val="00F5039C"/>
    <w:rsid w:val="00F55A6C"/>
    <w:rsid w:val="00F6409B"/>
    <w:rsid w:val="00F7104C"/>
    <w:rsid w:val="00F81F72"/>
    <w:rsid w:val="00F9455D"/>
    <w:rsid w:val="00F955DC"/>
    <w:rsid w:val="00F9796C"/>
    <w:rsid w:val="00FA1396"/>
    <w:rsid w:val="00FB0265"/>
    <w:rsid w:val="00FB16DE"/>
    <w:rsid w:val="00FC017A"/>
    <w:rsid w:val="00FC6BCA"/>
    <w:rsid w:val="00FD09C2"/>
    <w:rsid w:val="00FD6F6C"/>
    <w:rsid w:val="00FD7E77"/>
    <w:rsid w:val="00FE2BBE"/>
    <w:rsid w:val="00FF43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4991EC"/>
  <w15:chartTrackingRefBased/>
  <w15:docId w15:val="{5D30744E-554B-4924-AAD7-8B088E95F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302"/>
    <w:pPr>
      <w:spacing w:after="0" w:line="250" w:lineRule="atLeast"/>
    </w:pPr>
    <w:rPr>
      <w:rFonts w:ascii="Arial" w:hAnsi="Arial"/>
      <w:sz w:val="20"/>
    </w:rPr>
  </w:style>
  <w:style w:type="paragraph" w:styleId="Overskrift1">
    <w:name w:val="heading 1"/>
    <w:basedOn w:val="Modtageradresse"/>
    <w:next w:val="Normal"/>
    <w:link w:val="Overskrift1Tegn"/>
    <w:uiPriority w:val="9"/>
    <w:qFormat/>
    <w:rsid w:val="00CE0BBC"/>
    <w:pPr>
      <w:outlineLvl w:val="0"/>
    </w:pPr>
    <w:rPr>
      <w:sz w:val="60"/>
    </w:rPr>
  </w:style>
  <w:style w:type="paragraph" w:styleId="Overskrift2">
    <w:name w:val="heading 2"/>
    <w:basedOn w:val="Normal"/>
    <w:next w:val="Normal"/>
    <w:link w:val="Overskrift2Tegn"/>
    <w:uiPriority w:val="9"/>
    <w:qFormat/>
    <w:rsid w:val="00CE0BBC"/>
    <w:pPr>
      <w:outlineLvl w:val="1"/>
    </w:pPr>
    <w:rPr>
      <w:b/>
      <w:sz w:val="30"/>
    </w:rPr>
  </w:style>
  <w:style w:type="paragraph" w:styleId="Overskrift3">
    <w:name w:val="heading 3"/>
    <w:basedOn w:val="Normal"/>
    <w:next w:val="Normal"/>
    <w:link w:val="Overskrift3Tegn"/>
    <w:uiPriority w:val="9"/>
    <w:qFormat/>
    <w:rsid w:val="00CE0BBC"/>
    <w:pPr>
      <w:keepNext/>
      <w:keepLines/>
      <w:outlineLvl w:val="2"/>
    </w:pPr>
    <w:rPr>
      <w:rFonts w:eastAsiaTheme="majorEastAsia" w:cstheme="majorBidi"/>
      <w:b/>
      <w:szCs w:val="24"/>
    </w:rPr>
  </w:style>
  <w:style w:type="paragraph" w:styleId="Overskrift4">
    <w:name w:val="heading 4"/>
    <w:basedOn w:val="Normal"/>
    <w:next w:val="Normal"/>
    <w:link w:val="Overskrift4Tegn"/>
    <w:uiPriority w:val="9"/>
    <w:qFormat/>
    <w:rsid w:val="00CE0BBC"/>
    <w:pPr>
      <w:keepNext/>
      <w:keepLines/>
      <w:spacing w:before="40"/>
      <w:outlineLvl w:val="3"/>
    </w:pPr>
    <w:rPr>
      <w:rFonts w:asciiTheme="majorHAnsi" w:eastAsiaTheme="majorEastAsia" w:hAnsiTheme="majorHAnsi" w:cstheme="majorBidi"/>
      <w:i/>
      <w:iCs/>
      <w:color w:val="000000" w:themeColor="text1"/>
    </w:rPr>
  </w:style>
  <w:style w:type="paragraph" w:styleId="Overskrift5">
    <w:name w:val="heading 5"/>
    <w:basedOn w:val="Normal"/>
    <w:next w:val="Normal"/>
    <w:link w:val="Overskrift5Tegn"/>
    <w:uiPriority w:val="9"/>
    <w:qFormat/>
    <w:rsid w:val="00CE0BBC"/>
    <w:pPr>
      <w:keepNext/>
      <w:keepLines/>
      <w:spacing w:before="40"/>
      <w:outlineLvl w:val="4"/>
    </w:pPr>
    <w:rPr>
      <w:rFonts w:eastAsiaTheme="majorEastAsia" w:cstheme="majorBidi"/>
    </w:rPr>
  </w:style>
  <w:style w:type="paragraph" w:styleId="Overskrift6">
    <w:name w:val="heading 6"/>
    <w:basedOn w:val="Normal"/>
    <w:next w:val="Normal"/>
    <w:link w:val="Overskrift6Tegn"/>
    <w:uiPriority w:val="9"/>
    <w:unhideWhenUsed/>
    <w:qFormat/>
    <w:rsid w:val="00CE0BBC"/>
    <w:pPr>
      <w:keepNext/>
      <w:keepLines/>
      <w:spacing w:before="40"/>
      <w:outlineLvl w:val="5"/>
    </w:pPr>
    <w:rPr>
      <w:rFonts w:eastAsiaTheme="majorEastAsia" w:cstheme="majorBidi"/>
    </w:rPr>
  </w:style>
  <w:style w:type="paragraph" w:styleId="Overskrift7">
    <w:name w:val="heading 7"/>
    <w:basedOn w:val="Normal"/>
    <w:next w:val="Normal"/>
    <w:link w:val="Overskrift7Tegn"/>
    <w:uiPriority w:val="9"/>
    <w:semiHidden/>
    <w:unhideWhenUsed/>
    <w:qFormat/>
    <w:rsid w:val="00CE0BBC"/>
    <w:pPr>
      <w:keepNext/>
      <w:keepLines/>
      <w:spacing w:before="4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qFormat/>
    <w:rsid w:val="00886E51"/>
    <w:pPr>
      <w:keepNext/>
      <w:keepLines/>
      <w:outlineLvl w:val="7"/>
    </w:pPr>
    <w:rPr>
      <w:rFonts w:asciiTheme="minorHAnsi" w:eastAsiaTheme="majorEastAsia" w:hAnsiTheme="minorHAnsi" w:cstheme="majorBidi"/>
      <w:i/>
      <w:iCs/>
      <w:color w:val="272727" w:themeColor="text1" w:themeTint="D8"/>
    </w:rPr>
  </w:style>
  <w:style w:type="paragraph" w:styleId="Overskrift9">
    <w:name w:val="heading 9"/>
    <w:basedOn w:val="Normal"/>
    <w:next w:val="Normal"/>
    <w:link w:val="Overskrift9Tegn"/>
    <w:uiPriority w:val="9"/>
    <w:semiHidden/>
    <w:unhideWhenUsed/>
    <w:qFormat/>
    <w:rsid w:val="00886E51"/>
    <w:pPr>
      <w:keepNext/>
      <w:keepLines/>
      <w:outlineLvl w:val="8"/>
    </w:pPr>
    <w:rPr>
      <w:rFonts w:asciiTheme="minorHAnsi" w:eastAsiaTheme="majorEastAsia" w:hAnsiTheme="minorHAnsi"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fsenderadresse">
    <w:name w:val="envelope return"/>
    <w:basedOn w:val="Normal"/>
    <w:uiPriority w:val="99"/>
    <w:rsid w:val="00320C65"/>
    <w:pPr>
      <w:spacing w:line="200" w:lineRule="atLeast"/>
    </w:pPr>
    <w:rPr>
      <w:rFonts w:asciiTheme="majorHAnsi" w:eastAsiaTheme="majorEastAsia" w:hAnsiTheme="majorHAnsi" w:cstheme="majorBidi"/>
      <w:sz w:val="16"/>
      <w:szCs w:val="20"/>
    </w:rPr>
  </w:style>
  <w:style w:type="paragraph" w:styleId="Billedtekst">
    <w:name w:val="caption"/>
    <w:basedOn w:val="Normal"/>
    <w:next w:val="Normal"/>
    <w:uiPriority w:val="35"/>
    <w:qFormat/>
    <w:rsid w:val="00320C65"/>
    <w:pPr>
      <w:spacing w:after="200" w:line="240" w:lineRule="auto"/>
    </w:pPr>
    <w:rPr>
      <w:b/>
      <w:iCs/>
      <w:sz w:val="18"/>
      <w:szCs w:val="18"/>
    </w:rPr>
  </w:style>
  <w:style w:type="paragraph" w:styleId="Sidehoved">
    <w:name w:val="header"/>
    <w:basedOn w:val="Afsenderadresse"/>
    <w:link w:val="SidehovedTegn"/>
    <w:uiPriority w:val="99"/>
    <w:rsid w:val="00320C65"/>
    <w:pPr>
      <w:jc w:val="right"/>
    </w:pPr>
    <w:rPr>
      <w:sz w:val="18"/>
    </w:rPr>
  </w:style>
  <w:style w:type="character" w:customStyle="1" w:styleId="SidehovedTegn">
    <w:name w:val="Sidehoved Tegn"/>
    <w:basedOn w:val="Standardskrifttypeiafsnit"/>
    <w:link w:val="Sidehoved"/>
    <w:uiPriority w:val="99"/>
    <w:rsid w:val="00320C65"/>
    <w:rPr>
      <w:rFonts w:asciiTheme="majorHAnsi" w:eastAsiaTheme="majorEastAsia" w:hAnsiTheme="majorHAnsi" w:cstheme="majorBidi"/>
      <w:sz w:val="18"/>
      <w:szCs w:val="20"/>
    </w:rPr>
  </w:style>
  <w:style w:type="paragraph" w:styleId="Brevhoved">
    <w:name w:val="Message Header"/>
    <w:basedOn w:val="Sidehoved"/>
    <w:link w:val="BrevhovedTegn"/>
    <w:uiPriority w:val="99"/>
    <w:semiHidden/>
    <w:rsid w:val="00320C65"/>
  </w:style>
  <w:style w:type="character" w:customStyle="1" w:styleId="BrevhovedTegn">
    <w:name w:val="Brevhoved Tegn"/>
    <w:basedOn w:val="Standardskrifttypeiafsnit"/>
    <w:link w:val="Brevhoved"/>
    <w:uiPriority w:val="99"/>
    <w:semiHidden/>
    <w:rsid w:val="00320C65"/>
    <w:rPr>
      <w:rFonts w:asciiTheme="majorHAnsi" w:eastAsiaTheme="majorEastAsia" w:hAnsiTheme="majorHAnsi" w:cstheme="majorBidi"/>
      <w:sz w:val="18"/>
      <w:szCs w:val="20"/>
    </w:rPr>
  </w:style>
  <w:style w:type="paragraph" w:styleId="Brdtekst">
    <w:name w:val="Body Text"/>
    <w:basedOn w:val="Normal"/>
    <w:link w:val="BrdtekstTegn"/>
    <w:uiPriority w:val="99"/>
    <w:rsid w:val="00320C65"/>
  </w:style>
  <w:style w:type="character" w:customStyle="1" w:styleId="BrdtekstTegn">
    <w:name w:val="Brødtekst Tegn"/>
    <w:basedOn w:val="Standardskrifttypeiafsnit"/>
    <w:link w:val="Brdtekst"/>
    <w:uiPriority w:val="99"/>
    <w:rsid w:val="00320C65"/>
    <w:rPr>
      <w:sz w:val="20"/>
    </w:rPr>
  </w:style>
  <w:style w:type="paragraph" w:styleId="Undertitel">
    <w:name w:val="Subtitle"/>
    <w:basedOn w:val="Normal"/>
    <w:link w:val="UndertitelTegn"/>
    <w:uiPriority w:val="11"/>
    <w:qFormat/>
    <w:rsid w:val="00320C65"/>
    <w:pPr>
      <w:numPr>
        <w:ilvl w:val="1"/>
      </w:numPr>
      <w:tabs>
        <w:tab w:val="left" w:pos="4253"/>
      </w:tabs>
      <w:spacing w:line="320" w:lineRule="exact"/>
    </w:pPr>
    <w:rPr>
      <w:rFonts w:eastAsiaTheme="minorEastAsia"/>
      <w:color w:val="FFFFFF" w:themeColor="background1"/>
      <w:spacing w:val="15"/>
      <w:sz w:val="26"/>
    </w:rPr>
  </w:style>
  <w:style w:type="character" w:customStyle="1" w:styleId="UndertitelTegn">
    <w:name w:val="Undertitel Tegn"/>
    <w:basedOn w:val="Standardskrifttypeiafsnit"/>
    <w:link w:val="Undertitel"/>
    <w:uiPriority w:val="11"/>
    <w:rsid w:val="00320C65"/>
    <w:rPr>
      <w:rFonts w:eastAsiaTheme="minorEastAsia"/>
      <w:color w:val="FFFFFF" w:themeColor="background1"/>
      <w:spacing w:val="15"/>
      <w:sz w:val="26"/>
    </w:rPr>
  </w:style>
  <w:style w:type="paragraph" w:styleId="Dato">
    <w:name w:val="Date"/>
    <w:basedOn w:val="Undertitel"/>
    <w:next w:val="Normal"/>
    <w:link w:val="DatoTegn"/>
    <w:uiPriority w:val="99"/>
    <w:rsid w:val="00320C65"/>
    <w:rPr>
      <w:b/>
      <w:noProof/>
      <w:sz w:val="20"/>
    </w:rPr>
  </w:style>
  <w:style w:type="character" w:customStyle="1" w:styleId="DatoTegn">
    <w:name w:val="Dato Tegn"/>
    <w:basedOn w:val="Standardskrifttypeiafsnit"/>
    <w:link w:val="Dato"/>
    <w:uiPriority w:val="99"/>
    <w:rsid w:val="00320C65"/>
    <w:rPr>
      <w:rFonts w:eastAsiaTheme="minorEastAsia"/>
      <w:b/>
      <w:noProof/>
      <w:color w:val="FFFFFF" w:themeColor="background1"/>
      <w:spacing w:val="15"/>
      <w:sz w:val="20"/>
    </w:rPr>
  </w:style>
  <w:style w:type="character" w:styleId="Fodnotehenvisning">
    <w:name w:val="footnote reference"/>
    <w:basedOn w:val="Standardskrifttypeiafsnit"/>
    <w:uiPriority w:val="99"/>
    <w:rsid w:val="00320C65"/>
    <w:rPr>
      <w:rFonts w:asciiTheme="minorHAnsi" w:hAnsiTheme="minorHAnsi"/>
      <w:sz w:val="18"/>
      <w:vertAlign w:val="superscript"/>
    </w:rPr>
  </w:style>
  <w:style w:type="paragraph" w:styleId="Fodnotetekst">
    <w:name w:val="footnote text"/>
    <w:basedOn w:val="Normal"/>
    <w:link w:val="FodnotetekstTegn"/>
    <w:uiPriority w:val="99"/>
    <w:rsid w:val="00320C65"/>
    <w:pPr>
      <w:spacing w:line="240" w:lineRule="auto"/>
    </w:pPr>
    <w:rPr>
      <w:sz w:val="18"/>
      <w:szCs w:val="20"/>
    </w:rPr>
  </w:style>
  <w:style w:type="character" w:customStyle="1" w:styleId="FodnotetekstTegn">
    <w:name w:val="Fodnotetekst Tegn"/>
    <w:basedOn w:val="Standardskrifttypeiafsnit"/>
    <w:link w:val="Fodnotetekst"/>
    <w:uiPriority w:val="99"/>
    <w:rsid w:val="00320C65"/>
    <w:rPr>
      <w:sz w:val="18"/>
      <w:szCs w:val="20"/>
    </w:rPr>
  </w:style>
  <w:style w:type="table" w:customStyle="1" w:styleId="Gittertabel4-farve61">
    <w:name w:val="Gittertabel 4 - farve 61"/>
    <w:basedOn w:val="Tabel-Normal"/>
    <w:uiPriority w:val="49"/>
    <w:rsid w:val="00320C6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113" w:type="dxa"/>
        <w:bottom w:w="113"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pPr>
        <w:jc w:val="right"/>
      </w:pPr>
      <w:rPr>
        <w:b/>
        <w:bCs/>
      </w:rPr>
      <w:tblPr/>
      <w:tcPr>
        <w:vAlign w:val="center"/>
      </w:tcPr>
    </w:tblStylePr>
    <w:tblStylePr w:type="band1Vert">
      <w:pPr>
        <w:jc w:val="right"/>
      </w:pPr>
      <w:tblPr/>
      <w:tcPr>
        <w:shd w:val="clear" w:color="auto" w:fill="E2EFD9" w:themeFill="accent6" w:themeFillTint="33"/>
        <w:vAlign w:val="center"/>
      </w:tcPr>
    </w:tblStylePr>
    <w:tblStylePr w:type="band2Vert">
      <w:pPr>
        <w:jc w:val="right"/>
      </w:pPr>
      <w:tblPr/>
      <w:tcPr>
        <w:vAlign w:val="center"/>
      </w:tcPr>
    </w:tblStylePr>
    <w:tblStylePr w:type="band1Horz">
      <w:tblPr/>
      <w:tcPr>
        <w:shd w:val="clear" w:color="auto" w:fill="E2EFD9" w:themeFill="accent6" w:themeFillTint="33"/>
      </w:tcPr>
    </w:tblStylePr>
  </w:style>
  <w:style w:type="character" w:styleId="Hyperlink">
    <w:name w:val="Hyperlink"/>
    <w:basedOn w:val="Standardskrifttypeiafsnit"/>
    <w:uiPriority w:val="99"/>
    <w:rsid w:val="00320C65"/>
    <w:rPr>
      <w:color w:val="000000" w:themeColor="text1"/>
      <w:u w:val="single"/>
    </w:rPr>
  </w:style>
  <w:style w:type="paragraph" w:styleId="Indholdsfortegnelse1">
    <w:name w:val="toc 1"/>
    <w:basedOn w:val="Normal"/>
    <w:next w:val="Normal"/>
    <w:autoRedefine/>
    <w:uiPriority w:val="39"/>
    <w:rsid w:val="00320C65"/>
    <w:pPr>
      <w:tabs>
        <w:tab w:val="right" w:leader="dot" w:pos="8494"/>
      </w:tabs>
      <w:spacing w:before="200" w:after="100"/>
    </w:pPr>
    <w:rPr>
      <w:color w:val="44546A" w:themeColor="text2"/>
    </w:rPr>
  </w:style>
  <w:style w:type="paragraph" w:styleId="Indholdsfortegnelse2">
    <w:name w:val="toc 2"/>
    <w:basedOn w:val="Normal"/>
    <w:next w:val="Normal"/>
    <w:autoRedefine/>
    <w:uiPriority w:val="39"/>
    <w:rsid w:val="00320C65"/>
    <w:pPr>
      <w:spacing w:after="100"/>
    </w:pPr>
  </w:style>
  <w:style w:type="paragraph" w:styleId="Indholdsfortegnelse3">
    <w:name w:val="toc 3"/>
    <w:basedOn w:val="Normal"/>
    <w:next w:val="Normal"/>
    <w:autoRedefine/>
    <w:uiPriority w:val="39"/>
    <w:rsid w:val="00320C65"/>
    <w:pPr>
      <w:tabs>
        <w:tab w:val="right" w:leader="dot" w:pos="8494"/>
      </w:tabs>
      <w:spacing w:after="100"/>
    </w:pPr>
  </w:style>
  <w:style w:type="paragraph" w:styleId="Indholdsfortegnelse4">
    <w:name w:val="toc 4"/>
    <w:basedOn w:val="Normal"/>
    <w:next w:val="Normal"/>
    <w:autoRedefine/>
    <w:uiPriority w:val="39"/>
    <w:rsid w:val="00320C65"/>
    <w:pPr>
      <w:spacing w:after="100"/>
      <w:ind w:left="600"/>
    </w:pPr>
  </w:style>
  <w:style w:type="paragraph" w:styleId="Indholdsfortegnelse5">
    <w:name w:val="toc 5"/>
    <w:basedOn w:val="Normal"/>
    <w:next w:val="Normal"/>
    <w:autoRedefine/>
    <w:uiPriority w:val="39"/>
    <w:rsid w:val="00320C65"/>
    <w:pPr>
      <w:spacing w:after="100"/>
      <w:ind w:left="800"/>
    </w:pPr>
  </w:style>
  <w:style w:type="paragraph" w:styleId="Indholdsfortegnelse6">
    <w:name w:val="toc 6"/>
    <w:basedOn w:val="Normal"/>
    <w:next w:val="Normal"/>
    <w:autoRedefine/>
    <w:uiPriority w:val="39"/>
    <w:rsid w:val="00320C65"/>
    <w:pPr>
      <w:spacing w:after="100"/>
      <w:ind w:left="1000"/>
    </w:pPr>
  </w:style>
  <w:style w:type="paragraph" w:styleId="Indholdsfortegnelse7">
    <w:name w:val="toc 7"/>
    <w:basedOn w:val="Normal"/>
    <w:next w:val="Normal"/>
    <w:autoRedefine/>
    <w:uiPriority w:val="39"/>
    <w:rsid w:val="00320C65"/>
    <w:pPr>
      <w:spacing w:after="100"/>
      <w:ind w:left="1200"/>
    </w:pPr>
  </w:style>
  <w:style w:type="paragraph" w:styleId="Indholdsfortegnelse8">
    <w:name w:val="toc 8"/>
    <w:basedOn w:val="Normal"/>
    <w:next w:val="Normal"/>
    <w:autoRedefine/>
    <w:uiPriority w:val="39"/>
    <w:rsid w:val="00320C65"/>
    <w:pPr>
      <w:spacing w:after="100"/>
      <w:ind w:left="1400"/>
    </w:pPr>
  </w:style>
  <w:style w:type="paragraph" w:styleId="Indholdsfortegnelse9">
    <w:name w:val="toc 9"/>
    <w:basedOn w:val="Normal"/>
    <w:next w:val="Normal"/>
    <w:autoRedefine/>
    <w:uiPriority w:val="39"/>
    <w:rsid w:val="00320C65"/>
    <w:pPr>
      <w:spacing w:after="100"/>
      <w:ind w:left="1600"/>
    </w:pPr>
  </w:style>
  <w:style w:type="paragraph" w:styleId="NormalWeb">
    <w:name w:val="Normal (Web)"/>
    <w:basedOn w:val="Normal"/>
    <w:uiPriority w:val="99"/>
    <w:semiHidden/>
    <w:unhideWhenUsed/>
    <w:rsid w:val="00320C65"/>
    <w:pPr>
      <w:spacing w:before="100" w:beforeAutospacing="1" w:after="100" w:afterAutospacing="1" w:line="240" w:lineRule="auto"/>
    </w:pPr>
    <w:rPr>
      <w:rFonts w:ascii="Times New Roman" w:eastAsiaTheme="minorEastAsia" w:hAnsi="Times New Roman" w:cs="Times New Roman"/>
      <w:sz w:val="24"/>
      <w:szCs w:val="24"/>
      <w:lang w:eastAsia="da-DK"/>
    </w:rPr>
  </w:style>
  <w:style w:type="paragraph" w:customStyle="1" w:styleId="kildeoganm">
    <w:name w:val="kilde og anm."/>
    <w:basedOn w:val="NormalWeb"/>
    <w:qFormat/>
    <w:rsid w:val="00CE0BBC"/>
    <w:pPr>
      <w:spacing w:before="0" w:beforeAutospacing="0" w:after="0" w:afterAutospacing="0"/>
    </w:pPr>
    <w:rPr>
      <w:rFonts w:ascii="Arial" w:hAnsi="Arial" w:cstheme="minorBidi"/>
      <w:color w:val="000000" w:themeColor="text1"/>
      <w:kern w:val="24"/>
      <w:sz w:val="16"/>
      <w:szCs w:val="16"/>
    </w:rPr>
  </w:style>
  <w:style w:type="paragraph" w:customStyle="1" w:styleId="Kildeoganm0">
    <w:name w:val="Kilde og anm."/>
    <w:basedOn w:val="NormalWeb"/>
    <w:qFormat/>
    <w:rsid w:val="00320C65"/>
    <w:pPr>
      <w:spacing w:before="0" w:beforeAutospacing="0" w:after="0" w:afterAutospacing="0"/>
    </w:pPr>
    <w:rPr>
      <w:rFonts w:asciiTheme="minorHAnsi" w:hAnsiTheme="minorHAnsi" w:cstheme="minorBidi"/>
      <w:color w:val="000000" w:themeColor="text1"/>
      <w:kern w:val="24"/>
      <w:sz w:val="16"/>
      <w:szCs w:val="16"/>
    </w:rPr>
  </w:style>
  <w:style w:type="paragraph" w:customStyle="1" w:styleId="Kolofon">
    <w:name w:val="Kolofon"/>
    <w:basedOn w:val="Normal"/>
    <w:qFormat/>
    <w:rsid w:val="00320C65"/>
    <w:rPr>
      <w:bCs/>
      <w:color w:val="000000" w:themeColor="text1"/>
      <w:szCs w:val="20"/>
    </w:rPr>
  </w:style>
  <w:style w:type="table" w:customStyle="1" w:styleId="Listetabel3-farve61">
    <w:name w:val="Listetabel 3 - farve 61"/>
    <w:basedOn w:val="Tabel-Normal"/>
    <w:uiPriority w:val="48"/>
    <w:rsid w:val="00320C65"/>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Listetabel4-farve61">
    <w:name w:val="Listetabel 4 - farve 61"/>
    <w:basedOn w:val="Tabel-Normal"/>
    <w:uiPriority w:val="49"/>
    <w:rsid w:val="00320C65"/>
    <w:pPr>
      <w:spacing w:after="0" w:line="240" w:lineRule="auto"/>
    </w:pPr>
    <w:rPr>
      <w:sz w:val="20"/>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113" w:type="dxa"/>
        <w:bottom w:w="113" w:type="dxa"/>
      </w:tblCellMar>
    </w:tblPr>
    <w:tblStylePr w:type="firstRow">
      <w:pPr>
        <w:jc w:val="left"/>
      </w:pPr>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vAlign w:val="center"/>
      </w:tcPr>
    </w:tblStylePr>
    <w:tblStylePr w:type="lastRow">
      <w:rPr>
        <w:b/>
        <w:bCs/>
      </w:rPr>
      <w:tblPr/>
      <w:tcPr>
        <w:tcBorders>
          <w:top w:val="nil"/>
          <w:bottom w:val="nil"/>
          <w:insideH w:val="nil"/>
          <w:insideV w:val="nil"/>
        </w:tcBorders>
      </w:tcPr>
    </w:tblStylePr>
    <w:tblStylePr w:type="firstCol">
      <w:pPr>
        <w:jc w:val="left"/>
      </w:pPr>
      <w:rPr>
        <w:b/>
        <w:bCs/>
      </w:rPr>
      <w:tblPr/>
      <w:tcPr>
        <w:vAlign w:val="center"/>
      </w:tcPr>
    </w:tblStylePr>
    <w:tblStylePr w:type="lastCol">
      <w:pPr>
        <w:jc w:val="right"/>
      </w:pPr>
      <w:rPr>
        <w:b/>
        <w:bCs/>
      </w:rPr>
      <w:tblPr/>
      <w:tcPr>
        <w:vAlign w:val="center"/>
      </w:tcPr>
    </w:tblStylePr>
    <w:tblStylePr w:type="band1Vert">
      <w:pPr>
        <w:jc w:val="right"/>
      </w:pPr>
      <w:rPr>
        <w:rFonts w:asciiTheme="minorHAnsi" w:hAnsiTheme="minorHAnsi"/>
        <w:sz w:val="20"/>
      </w:rPr>
      <w:tblPr/>
      <w:tcPr>
        <w:tcBorders>
          <w:top w:val="nil"/>
          <w:left w:val="nil"/>
          <w:bottom w:val="nil"/>
          <w:right w:val="nil"/>
          <w:insideH w:val="nil"/>
          <w:insideV w:val="nil"/>
        </w:tcBorders>
        <w:shd w:val="clear" w:color="auto" w:fill="E2EFD9" w:themeFill="accent6" w:themeFillTint="33"/>
      </w:tcPr>
    </w:tblStylePr>
    <w:tblStylePr w:type="band2Vert">
      <w:pPr>
        <w:jc w:val="right"/>
      </w:pPr>
      <w:tblPr/>
      <w:tcPr>
        <w:vAlign w:val="center"/>
      </w:tcPr>
    </w:tblStylePr>
    <w:tblStylePr w:type="band1Horz">
      <w:tblPr/>
      <w:tcPr>
        <w:tcBorders>
          <w:insideH w:val="single" w:sz="4" w:space="0" w:color="70AD47" w:themeColor="accent6"/>
          <w:insideV w:val="single" w:sz="4" w:space="0" w:color="70AD47" w:themeColor="accent6"/>
        </w:tcBorders>
        <w:shd w:val="clear" w:color="auto" w:fill="E2EFD9" w:themeFill="accent6" w:themeFillTint="33"/>
      </w:tcPr>
    </w:tblStylePr>
    <w:tblStylePr w:type="band2Horz">
      <w:pPr>
        <w:jc w:val="right"/>
      </w:pPr>
      <w:rPr>
        <w:rFonts w:asciiTheme="minorHAnsi" w:hAnsiTheme="minorHAnsi"/>
        <w:sz w:val="20"/>
      </w:rPr>
      <w:tblPr/>
      <w:tcPr>
        <w:tcBorders>
          <w:top w:val="nil"/>
          <w:left w:val="nil"/>
          <w:bottom w:val="nil"/>
          <w:right w:val="nil"/>
          <w:insideH w:val="single" w:sz="4" w:space="0" w:color="70AD47" w:themeColor="accent6"/>
          <w:insideV w:val="single" w:sz="4" w:space="0" w:color="70AD47" w:themeColor="accent6"/>
        </w:tcBorders>
      </w:tcPr>
    </w:tblStylePr>
  </w:style>
  <w:style w:type="paragraph" w:styleId="Markeringsbobletekst">
    <w:name w:val="Balloon Text"/>
    <w:basedOn w:val="Normal"/>
    <w:link w:val="MarkeringsbobletekstTegn"/>
    <w:uiPriority w:val="99"/>
    <w:semiHidden/>
    <w:unhideWhenUsed/>
    <w:rsid w:val="00320C65"/>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320C65"/>
    <w:rPr>
      <w:rFonts w:ascii="Tahoma" w:hAnsi="Tahoma" w:cs="Tahoma"/>
      <w:sz w:val="16"/>
      <w:szCs w:val="16"/>
    </w:rPr>
  </w:style>
  <w:style w:type="paragraph" w:styleId="Modtageradresse">
    <w:name w:val="envelope address"/>
    <w:aliases w:val="Modtager"/>
    <w:basedOn w:val="Normal"/>
    <w:uiPriority w:val="99"/>
    <w:rsid w:val="00320C65"/>
    <w:rPr>
      <w:b/>
    </w:rPr>
  </w:style>
  <w:style w:type="paragraph" w:styleId="Opstilling-punkttegn">
    <w:name w:val="List Bullet"/>
    <w:basedOn w:val="Normal"/>
    <w:next w:val="Normal"/>
    <w:uiPriority w:val="99"/>
    <w:rsid w:val="00320C65"/>
    <w:pPr>
      <w:numPr>
        <w:numId w:val="2"/>
      </w:numPr>
      <w:contextualSpacing/>
    </w:pPr>
  </w:style>
  <w:style w:type="paragraph" w:styleId="Opstilling-punkttegn2">
    <w:name w:val="List Bullet 2"/>
    <w:basedOn w:val="Normal"/>
    <w:uiPriority w:val="99"/>
    <w:rsid w:val="00320C65"/>
    <w:pPr>
      <w:ind w:left="568" w:hanging="284"/>
      <w:contextualSpacing/>
    </w:pPr>
  </w:style>
  <w:style w:type="paragraph" w:styleId="Opstilling-punkttegn3">
    <w:name w:val="List Bullet 3"/>
    <w:basedOn w:val="Normal"/>
    <w:uiPriority w:val="99"/>
    <w:rsid w:val="00320C65"/>
    <w:pPr>
      <w:numPr>
        <w:numId w:val="6"/>
      </w:numPr>
      <w:contextualSpacing/>
    </w:pPr>
  </w:style>
  <w:style w:type="paragraph" w:styleId="Opstilling-punkttegn4">
    <w:name w:val="List Bullet 4"/>
    <w:basedOn w:val="Normal"/>
    <w:uiPriority w:val="99"/>
    <w:rsid w:val="00320C65"/>
    <w:pPr>
      <w:numPr>
        <w:numId w:val="8"/>
      </w:numPr>
      <w:contextualSpacing/>
    </w:pPr>
  </w:style>
  <w:style w:type="paragraph" w:styleId="Opstilling-punkttegn5">
    <w:name w:val="List Bullet 5"/>
    <w:basedOn w:val="Normal"/>
    <w:uiPriority w:val="99"/>
    <w:rsid w:val="00320C65"/>
    <w:pPr>
      <w:numPr>
        <w:numId w:val="10"/>
      </w:numPr>
      <w:contextualSpacing/>
    </w:pPr>
  </w:style>
  <w:style w:type="paragraph" w:styleId="Opstilling-talellerbogst">
    <w:name w:val="List Number"/>
    <w:basedOn w:val="Normal"/>
    <w:uiPriority w:val="99"/>
    <w:rsid w:val="00320C65"/>
    <w:pPr>
      <w:numPr>
        <w:numId w:val="12"/>
      </w:numPr>
      <w:contextualSpacing/>
    </w:pPr>
  </w:style>
  <w:style w:type="paragraph" w:styleId="Opstilling-talellerbogst2">
    <w:name w:val="List Number 2"/>
    <w:basedOn w:val="Normal"/>
    <w:uiPriority w:val="99"/>
    <w:rsid w:val="00320C65"/>
    <w:pPr>
      <w:numPr>
        <w:numId w:val="14"/>
      </w:numPr>
      <w:contextualSpacing/>
    </w:pPr>
  </w:style>
  <w:style w:type="paragraph" w:styleId="Opstilling-talellerbogst3">
    <w:name w:val="List Number 3"/>
    <w:basedOn w:val="Normal"/>
    <w:uiPriority w:val="99"/>
    <w:rsid w:val="00320C65"/>
    <w:pPr>
      <w:numPr>
        <w:numId w:val="16"/>
      </w:numPr>
      <w:contextualSpacing/>
    </w:pPr>
  </w:style>
  <w:style w:type="paragraph" w:styleId="Opstilling-talellerbogst4">
    <w:name w:val="List Number 4"/>
    <w:basedOn w:val="Normal"/>
    <w:uiPriority w:val="99"/>
    <w:rsid w:val="00320C65"/>
    <w:pPr>
      <w:numPr>
        <w:numId w:val="18"/>
      </w:numPr>
      <w:contextualSpacing/>
    </w:pPr>
  </w:style>
  <w:style w:type="paragraph" w:styleId="Opstilling-talellerbogst5">
    <w:name w:val="List Number 5"/>
    <w:basedOn w:val="Normal"/>
    <w:uiPriority w:val="99"/>
    <w:rsid w:val="00320C65"/>
    <w:pPr>
      <w:numPr>
        <w:numId w:val="20"/>
      </w:numPr>
      <w:contextualSpacing/>
    </w:pPr>
  </w:style>
  <w:style w:type="character" w:customStyle="1" w:styleId="Overskrift2Tegn">
    <w:name w:val="Overskrift 2 Tegn"/>
    <w:basedOn w:val="Standardskrifttypeiafsnit"/>
    <w:link w:val="Overskrift2"/>
    <w:uiPriority w:val="9"/>
    <w:rsid w:val="00CE0BBC"/>
    <w:rPr>
      <w:rFonts w:ascii="Arial" w:hAnsi="Arial"/>
      <w:b/>
      <w:sz w:val="30"/>
    </w:rPr>
  </w:style>
  <w:style w:type="character" w:customStyle="1" w:styleId="Overskrift1Tegn">
    <w:name w:val="Overskrift 1 Tegn"/>
    <w:basedOn w:val="Standardskrifttypeiafsnit"/>
    <w:link w:val="Overskrift1"/>
    <w:uiPriority w:val="9"/>
    <w:rsid w:val="00CE0BBC"/>
    <w:rPr>
      <w:b/>
      <w:sz w:val="60"/>
    </w:rPr>
  </w:style>
  <w:style w:type="paragraph" w:styleId="Overskrift">
    <w:name w:val="TOC Heading"/>
    <w:basedOn w:val="Overskrift2"/>
    <w:next w:val="Normal"/>
    <w:uiPriority w:val="39"/>
    <w:qFormat/>
    <w:rsid w:val="00320C65"/>
    <w:rPr>
      <w:sz w:val="60"/>
    </w:rPr>
  </w:style>
  <w:style w:type="character" w:customStyle="1" w:styleId="Overskrift3Tegn">
    <w:name w:val="Overskrift 3 Tegn"/>
    <w:basedOn w:val="Standardskrifttypeiafsnit"/>
    <w:link w:val="Overskrift3"/>
    <w:uiPriority w:val="9"/>
    <w:rsid w:val="00CE0BBC"/>
    <w:rPr>
      <w:rFonts w:ascii="Arial" w:eastAsiaTheme="majorEastAsia" w:hAnsi="Arial" w:cstheme="majorBidi"/>
      <w:b/>
      <w:sz w:val="20"/>
      <w:szCs w:val="24"/>
    </w:rPr>
  </w:style>
  <w:style w:type="character" w:customStyle="1" w:styleId="Overskrift4Tegn">
    <w:name w:val="Overskrift 4 Tegn"/>
    <w:basedOn w:val="Standardskrifttypeiafsnit"/>
    <w:link w:val="Overskrift4"/>
    <w:uiPriority w:val="9"/>
    <w:rsid w:val="00CE0BBC"/>
    <w:rPr>
      <w:rFonts w:asciiTheme="majorHAnsi" w:eastAsiaTheme="majorEastAsia" w:hAnsiTheme="majorHAnsi" w:cstheme="majorBidi"/>
      <w:i/>
      <w:iCs/>
      <w:color w:val="000000" w:themeColor="text1"/>
      <w:sz w:val="20"/>
    </w:rPr>
  </w:style>
  <w:style w:type="character" w:customStyle="1" w:styleId="Overskrift5Tegn">
    <w:name w:val="Overskrift 5 Tegn"/>
    <w:basedOn w:val="Standardskrifttypeiafsnit"/>
    <w:link w:val="Overskrift5"/>
    <w:uiPriority w:val="9"/>
    <w:rsid w:val="00CE0BBC"/>
    <w:rPr>
      <w:rFonts w:ascii="Arial" w:eastAsiaTheme="majorEastAsia" w:hAnsi="Arial" w:cstheme="majorBidi"/>
      <w:sz w:val="20"/>
    </w:rPr>
  </w:style>
  <w:style w:type="character" w:customStyle="1" w:styleId="Overskrift6Tegn">
    <w:name w:val="Overskrift 6 Tegn"/>
    <w:basedOn w:val="Standardskrifttypeiafsnit"/>
    <w:link w:val="Overskrift6"/>
    <w:uiPriority w:val="9"/>
    <w:rsid w:val="00CE0BBC"/>
    <w:rPr>
      <w:rFonts w:ascii="Arial" w:eastAsiaTheme="majorEastAsia" w:hAnsi="Arial" w:cstheme="majorBidi"/>
      <w:sz w:val="20"/>
    </w:rPr>
  </w:style>
  <w:style w:type="character" w:styleId="Pladsholdertekst">
    <w:name w:val="Placeholder Text"/>
    <w:basedOn w:val="Standardskrifttypeiafsnit"/>
    <w:uiPriority w:val="99"/>
    <w:rsid w:val="00320C65"/>
    <w:rPr>
      <w:rFonts w:asciiTheme="minorHAnsi" w:hAnsiTheme="minorHAnsi"/>
      <w:color w:val="000000" w:themeColor="text1"/>
      <w:sz w:val="18"/>
    </w:rPr>
  </w:style>
  <w:style w:type="paragraph" w:styleId="Sidefod">
    <w:name w:val="footer"/>
    <w:basedOn w:val="Normal"/>
    <w:link w:val="SidefodTegn"/>
    <w:uiPriority w:val="99"/>
    <w:rsid w:val="00320C65"/>
    <w:pPr>
      <w:tabs>
        <w:tab w:val="center" w:pos="4819"/>
        <w:tab w:val="right" w:pos="9638"/>
      </w:tabs>
      <w:spacing w:line="240" w:lineRule="auto"/>
      <w:jc w:val="right"/>
    </w:pPr>
    <w:rPr>
      <w:sz w:val="18"/>
    </w:rPr>
  </w:style>
  <w:style w:type="character" w:customStyle="1" w:styleId="SidefodTegn">
    <w:name w:val="Sidefod Tegn"/>
    <w:basedOn w:val="Standardskrifttypeiafsnit"/>
    <w:link w:val="Sidefod"/>
    <w:uiPriority w:val="99"/>
    <w:rsid w:val="00320C65"/>
    <w:rPr>
      <w:sz w:val="18"/>
    </w:rPr>
  </w:style>
  <w:style w:type="character" w:styleId="Sidetal">
    <w:name w:val="page number"/>
    <w:basedOn w:val="Standardskrifttypeiafsnit"/>
    <w:uiPriority w:val="99"/>
    <w:rsid w:val="00320C65"/>
    <w:rPr>
      <w:rFonts w:asciiTheme="minorHAnsi" w:hAnsiTheme="minorHAnsi"/>
      <w:sz w:val="18"/>
    </w:rPr>
  </w:style>
  <w:style w:type="paragraph" w:styleId="Sluthilsen">
    <w:name w:val="Closing"/>
    <w:basedOn w:val="Modtageradresse"/>
    <w:link w:val="SluthilsenTegn"/>
    <w:uiPriority w:val="99"/>
    <w:rsid w:val="00320C65"/>
    <w:pPr>
      <w:keepNext/>
      <w:keepLines/>
    </w:pPr>
  </w:style>
  <w:style w:type="character" w:customStyle="1" w:styleId="SluthilsenTegn">
    <w:name w:val="Sluthilsen Tegn"/>
    <w:basedOn w:val="Standardskrifttypeiafsnit"/>
    <w:link w:val="Sluthilsen"/>
    <w:uiPriority w:val="99"/>
    <w:rsid w:val="00320C65"/>
    <w:rPr>
      <w:b/>
      <w:sz w:val="20"/>
    </w:rPr>
  </w:style>
  <w:style w:type="table" w:styleId="Tabel-Gitter">
    <w:name w:val="Table Grid"/>
    <w:basedOn w:val="Tabel-Normal"/>
    <w:uiPriority w:val="39"/>
    <w:rsid w:val="00320C65"/>
    <w:pPr>
      <w:spacing w:after="0" w:line="240" w:lineRule="auto"/>
    </w:pPr>
    <w:rPr>
      <w:rFonts w:ascii="Arial" w:hAnsi="Arial"/>
      <w:sz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cPr>
      <w:shd w:val="clear" w:color="auto" w:fill="F7F5F5"/>
    </w:tcPr>
  </w:style>
  <w:style w:type="table" w:customStyle="1" w:styleId="Tabel-Gitter1">
    <w:name w:val="Tabel - Gitter1"/>
    <w:basedOn w:val="Tabel-Normal"/>
    <w:next w:val="Tabel-Gitter"/>
    <w:uiPriority w:val="59"/>
    <w:rsid w:val="00320C65"/>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lys">
    <w:name w:val="Grid Table Light"/>
    <w:basedOn w:val="Tabel-Normal"/>
    <w:uiPriority w:val="40"/>
    <w:rsid w:val="00320C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basedOn w:val="Normal"/>
    <w:next w:val="Undertitel"/>
    <w:link w:val="TitelTegn"/>
    <w:uiPriority w:val="10"/>
    <w:qFormat/>
    <w:rsid w:val="00320C65"/>
    <w:pPr>
      <w:tabs>
        <w:tab w:val="left" w:pos="4253"/>
      </w:tabs>
      <w:spacing w:line="660" w:lineRule="exact"/>
    </w:pPr>
    <w:rPr>
      <w:rFonts w:asciiTheme="majorHAnsi" w:eastAsiaTheme="majorEastAsia" w:hAnsiTheme="majorHAnsi" w:cstheme="majorBidi"/>
      <w:color w:val="44546A" w:themeColor="text2"/>
      <w:spacing w:val="-10"/>
      <w:kern w:val="28"/>
      <w:sz w:val="66"/>
      <w:szCs w:val="56"/>
    </w:rPr>
  </w:style>
  <w:style w:type="character" w:customStyle="1" w:styleId="TitelTegn">
    <w:name w:val="Titel Tegn"/>
    <w:basedOn w:val="Standardskrifttypeiafsnit"/>
    <w:link w:val="Titel"/>
    <w:uiPriority w:val="10"/>
    <w:rsid w:val="00320C65"/>
    <w:rPr>
      <w:rFonts w:asciiTheme="majorHAnsi" w:eastAsiaTheme="majorEastAsia" w:hAnsiTheme="majorHAnsi" w:cstheme="majorBidi"/>
      <w:color w:val="44546A" w:themeColor="text2"/>
      <w:spacing w:val="-10"/>
      <w:kern w:val="28"/>
      <w:sz w:val="66"/>
      <w:szCs w:val="56"/>
    </w:rPr>
  </w:style>
  <w:style w:type="table" w:customStyle="1" w:styleId="Typografi1">
    <w:name w:val="Typografi1"/>
    <w:basedOn w:val="Tabel-Gitter"/>
    <w:uiPriority w:val="99"/>
    <w:rsid w:val="00320C65"/>
    <w:tblPr/>
    <w:tcPr>
      <w:shd w:val="clear" w:color="auto" w:fill="F7F5F5"/>
    </w:tcPr>
  </w:style>
  <w:style w:type="paragraph" w:customStyle="1" w:styleId="Venstrespalteoverskrift">
    <w:name w:val="Venstre spalte overskrift"/>
    <w:basedOn w:val="Afsenderadresse"/>
    <w:qFormat/>
    <w:rsid w:val="00320C65"/>
    <w:rPr>
      <w:b/>
    </w:rPr>
  </w:style>
  <w:style w:type="paragraph" w:customStyle="1" w:styleId="Venstrespaltetekst">
    <w:name w:val="Venstre spalte tekst"/>
    <w:basedOn w:val="Afsenderadresse"/>
    <w:qFormat/>
    <w:rsid w:val="00320C65"/>
    <w:pPr>
      <w:framePr w:wrap="around" w:vAnchor="page" w:hAnchor="page" w:x="795" w:y="5784"/>
      <w:suppressOverlap/>
    </w:pPr>
    <w:rPr>
      <w:lang w:eastAsia="da-DK"/>
    </w:rPr>
  </w:style>
  <w:style w:type="character" w:styleId="Kraftigfremhvning">
    <w:name w:val="Intense Emphasis"/>
    <w:basedOn w:val="Standardskrifttypeiafsnit"/>
    <w:uiPriority w:val="21"/>
    <w:qFormat/>
    <w:rsid w:val="00CE0BBC"/>
    <w:rPr>
      <w:i/>
      <w:iCs/>
      <w:color w:val="auto"/>
    </w:rPr>
  </w:style>
  <w:style w:type="character" w:styleId="Kraftighenvisning">
    <w:name w:val="Intense Reference"/>
    <w:basedOn w:val="Standardskrifttypeiafsnit"/>
    <w:uiPriority w:val="32"/>
    <w:qFormat/>
    <w:rsid w:val="00CE0BBC"/>
    <w:rPr>
      <w:b/>
      <w:bCs/>
      <w:smallCaps/>
      <w:color w:val="auto"/>
      <w:spacing w:val="5"/>
    </w:rPr>
  </w:style>
  <w:style w:type="paragraph" w:styleId="Strktcitat">
    <w:name w:val="Intense Quote"/>
    <w:basedOn w:val="Normal"/>
    <w:next w:val="Normal"/>
    <w:link w:val="StrktcitatTegn"/>
    <w:uiPriority w:val="30"/>
    <w:qFormat/>
    <w:rsid w:val="00CE0BBC"/>
    <w:pPr>
      <w:pBdr>
        <w:top w:val="single" w:sz="4" w:space="10" w:color="auto"/>
        <w:bottom w:val="single" w:sz="4" w:space="10" w:color="auto"/>
      </w:pBdr>
      <w:spacing w:before="360" w:after="360"/>
      <w:ind w:left="864" w:right="864"/>
      <w:jc w:val="center"/>
    </w:pPr>
    <w:rPr>
      <w:i/>
      <w:iCs/>
    </w:rPr>
  </w:style>
  <w:style w:type="character" w:customStyle="1" w:styleId="StrktcitatTegn">
    <w:name w:val="Stærkt citat Tegn"/>
    <w:basedOn w:val="Standardskrifttypeiafsnit"/>
    <w:link w:val="Strktcitat"/>
    <w:uiPriority w:val="30"/>
    <w:rsid w:val="00CE0BBC"/>
    <w:rPr>
      <w:rFonts w:ascii="Arial" w:hAnsi="Arial"/>
      <w:i/>
      <w:iCs/>
      <w:sz w:val="20"/>
    </w:rPr>
  </w:style>
  <w:style w:type="character" w:customStyle="1" w:styleId="Overskrift7Tegn">
    <w:name w:val="Overskrift 7 Tegn"/>
    <w:basedOn w:val="Standardskrifttypeiafsnit"/>
    <w:link w:val="Overskrift7"/>
    <w:uiPriority w:val="9"/>
    <w:semiHidden/>
    <w:rsid w:val="00CE0BBC"/>
    <w:rPr>
      <w:rFonts w:asciiTheme="majorHAnsi" w:eastAsiaTheme="majorEastAsia" w:hAnsiTheme="majorHAnsi" w:cstheme="majorBidi"/>
      <w:i/>
      <w:iCs/>
      <w:sz w:val="20"/>
    </w:rPr>
  </w:style>
  <w:style w:type="character" w:customStyle="1" w:styleId="Overskrift8Tegn">
    <w:name w:val="Overskrift 8 Tegn"/>
    <w:basedOn w:val="Standardskrifttypeiafsnit"/>
    <w:link w:val="Overskrift8"/>
    <w:uiPriority w:val="9"/>
    <w:semiHidden/>
    <w:rsid w:val="00886E51"/>
    <w:rPr>
      <w:rFonts w:eastAsiaTheme="majorEastAsia" w:cstheme="majorBidi"/>
      <w:i/>
      <w:iCs/>
      <w:color w:val="272727" w:themeColor="text1" w:themeTint="D8"/>
      <w:sz w:val="20"/>
    </w:rPr>
  </w:style>
  <w:style w:type="character" w:customStyle="1" w:styleId="Overskrift9Tegn">
    <w:name w:val="Overskrift 9 Tegn"/>
    <w:basedOn w:val="Standardskrifttypeiafsnit"/>
    <w:link w:val="Overskrift9"/>
    <w:uiPriority w:val="9"/>
    <w:semiHidden/>
    <w:rsid w:val="00886E51"/>
    <w:rPr>
      <w:rFonts w:eastAsiaTheme="majorEastAsia" w:cstheme="majorBidi"/>
      <w:color w:val="272727" w:themeColor="text1" w:themeTint="D8"/>
      <w:sz w:val="20"/>
    </w:rPr>
  </w:style>
  <w:style w:type="paragraph" w:styleId="Citat">
    <w:name w:val="Quote"/>
    <w:basedOn w:val="Normal"/>
    <w:next w:val="Normal"/>
    <w:link w:val="CitatTegn"/>
    <w:uiPriority w:val="29"/>
    <w:qFormat/>
    <w:rsid w:val="00886E51"/>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886E51"/>
    <w:rPr>
      <w:rFonts w:ascii="Arial" w:hAnsi="Arial"/>
      <w:i/>
      <w:iCs/>
      <w:color w:val="404040" w:themeColor="text1" w:themeTint="BF"/>
      <w:sz w:val="20"/>
    </w:rPr>
  </w:style>
  <w:style w:type="paragraph" w:styleId="Listeafsnit">
    <w:name w:val="List Paragraph"/>
    <w:basedOn w:val="Normal"/>
    <w:uiPriority w:val="34"/>
    <w:qFormat/>
    <w:rsid w:val="00886E51"/>
    <w:pPr>
      <w:ind w:left="720"/>
      <w:contextualSpacing/>
    </w:pPr>
  </w:style>
  <w:style w:type="character" w:styleId="Ulstomtale">
    <w:name w:val="Unresolved Mention"/>
    <w:basedOn w:val="Standardskrifttypeiafsnit"/>
    <w:uiPriority w:val="99"/>
    <w:semiHidden/>
    <w:unhideWhenUsed/>
    <w:rsid w:val="00FF432F"/>
    <w:rPr>
      <w:color w:val="605E5C"/>
      <w:shd w:val="clear" w:color="auto" w:fill="E1DFDD"/>
    </w:rPr>
  </w:style>
  <w:style w:type="paragraph" w:styleId="Korrektur">
    <w:name w:val="Revision"/>
    <w:hidden/>
    <w:uiPriority w:val="99"/>
    <w:semiHidden/>
    <w:rsid w:val="00FF432F"/>
    <w:pPr>
      <w:spacing w:after="0" w:line="240" w:lineRule="auto"/>
    </w:pPr>
    <w:rPr>
      <w:rFonts w:ascii="Arial" w:hAnsi="Arial"/>
      <w:sz w:val="20"/>
    </w:rPr>
  </w:style>
  <w:style w:type="character" w:styleId="Kommentarhenvisning">
    <w:name w:val="annotation reference"/>
    <w:basedOn w:val="Standardskrifttypeiafsnit"/>
    <w:uiPriority w:val="99"/>
    <w:semiHidden/>
    <w:unhideWhenUsed/>
    <w:rsid w:val="00FF432F"/>
    <w:rPr>
      <w:sz w:val="16"/>
      <w:szCs w:val="16"/>
    </w:rPr>
  </w:style>
  <w:style w:type="paragraph" w:styleId="Kommentartekst">
    <w:name w:val="annotation text"/>
    <w:basedOn w:val="Normal"/>
    <w:link w:val="KommentartekstTegn"/>
    <w:uiPriority w:val="99"/>
    <w:semiHidden/>
    <w:unhideWhenUsed/>
    <w:rsid w:val="00FF432F"/>
    <w:pPr>
      <w:spacing w:line="240" w:lineRule="auto"/>
    </w:pPr>
    <w:rPr>
      <w:szCs w:val="20"/>
    </w:rPr>
  </w:style>
  <w:style w:type="character" w:customStyle="1" w:styleId="KommentartekstTegn">
    <w:name w:val="Kommentartekst Tegn"/>
    <w:basedOn w:val="Standardskrifttypeiafsnit"/>
    <w:link w:val="Kommentartekst"/>
    <w:uiPriority w:val="99"/>
    <w:semiHidden/>
    <w:rsid w:val="00FF432F"/>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FF432F"/>
    <w:rPr>
      <w:b/>
      <w:bCs/>
    </w:rPr>
  </w:style>
  <w:style w:type="character" w:customStyle="1" w:styleId="KommentaremneTegn">
    <w:name w:val="Kommentaremne Tegn"/>
    <w:basedOn w:val="KommentartekstTegn"/>
    <w:link w:val="Kommentaremne"/>
    <w:uiPriority w:val="99"/>
    <w:semiHidden/>
    <w:rsid w:val="00FF432F"/>
    <w:rPr>
      <w:rFonts w:ascii="Arial" w:hAnsi="Arial"/>
      <w:b/>
      <w:bCs/>
      <w:sz w:val="20"/>
      <w:szCs w:val="20"/>
    </w:rPr>
  </w:style>
  <w:style w:type="paragraph" w:customStyle="1" w:styleId="oj-normal">
    <w:name w:val="oj-normal"/>
    <w:basedOn w:val="Normal"/>
    <w:rsid w:val="008C50AA"/>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852370">
      <w:bodyDiv w:val="1"/>
      <w:marLeft w:val="0"/>
      <w:marRight w:val="0"/>
      <w:marTop w:val="0"/>
      <w:marBottom w:val="0"/>
      <w:divBdr>
        <w:top w:val="none" w:sz="0" w:space="0" w:color="auto"/>
        <w:left w:val="none" w:sz="0" w:space="0" w:color="auto"/>
        <w:bottom w:val="none" w:sz="0" w:space="0" w:color="auto"/>
        <w:right w:val="none" w:sz="0" w:space="0" w:color="auto"/>
      </w:divBdr>
      <w:divsChild>
        <w:div w:id="1592352513">
          <w:marLeft w:val="0"/>
          <w:marRight w:val="0"/>
          <w:marTop w:val="0"/>
          <w:marBottom w:val="0"/>
          <w:divBdr>
            <w:top w:val="none" w:sz="0" w:space="0" w:color="auto"/>
            <w:left w:val="none" w:sz="0" w:space="0" w:color="auto"/>
            <w:bottom w:val="none" w:sz="0" w:space="0" w:color="auto"/>
            <w:right w:val="none" w:sz="0" w:space="0" w:color="auto"/>
          </w:divBdr>
          <w:divsChild>
            <w:div w:id="31198933">
              <w:marLeft w:val="0"/>
              <w:marRight w:val="0"/>
              <w:marTop w:val="0"/>
              <w:marBottom w:val="0"/>
              <w:divBdr>
                <w:top w:val="none" w:sz="0" w:space="0" w:color="auto"/>
                <w:left w:val="none" w:sz="0" w:space="0" w:color="auto"/>
                <w:bottom w:val="none" w:sz="0" w:space="0" w:color="auto"/>
                <w:right w:val="none" w:sz="0" w:space="0" w:color="auto"/>
              </w:divBdr>
            </w:div>
          </w:divsChild>
        </w:div>
        <w:div w:id="359672614">
          <w:marLeft w:val="0"/>
          <w:marRight w:val="0"/>
          <w:marTop w:val="0"/>
          <w:marBottom w:val="0"/>
          <w:divBdr>
            <w:top w:val="none" w:sz="0" w:space="0" w:color="auto"/>
            <w:left w:val="none" w:sz="0" w:space="0" w:color="auto"/>
            <w:bottom w:val="none" w:sz="0" w:space="0" w:color="auto"/>
            <w:right w:val="none" w:sz="0" w:space="0" w:color="auto"/>
          </w:divBdr>
          <w:divsChild>
            <w:div w:id="814681847">
              <w:marLeft w:val="-225"/>
              <w:marRight w:val="-225"/>
              <w:marTop w:val="0"/>
              <w:marBottom w:val="0"/>
              <w:divBdr>
                <w:top w:val="none" w:sz="0" w:space="0" w:color="auto"/>
                <w:left w:val="none" w:sz="0" w:space="0" w:color="auto"/>
                <w:bottom w:val="none" w:sz="0" w:space="0" w:color="auto"/>
                <w:right w:val="none" w:sz="0" w:space="0" w:color="auto"/>
              </w:divBdr>
              <w:divsChild>
                <w:div w:id="736052703">
                  <w:marLeft w:val="0"/>
                  <w:marRight w:val="0"/>
                  <w:marTop w:val="0"/>
                  <w:marBottom w:val="0"/>
                  <w:divBdr>
                    <w:top w:val="none" w:sz="0" w:space="0" w:color="auto"/>
                    <w:left w:val="none" w:sz="0" w:space="0" w:color="auto"/>
                    <w:bottom w:val="none" w:sz="0" w:space="0" w:color="auto"/>
                    <w:right w:val="none" w:sz="0" w:space="0" w:color="auto"/>
                  </w:divBdr>
                  <w:divsChild>
                    <w:div w:id="466508004">
                      <w:marLeft w:val="0"/>
                      <w:marRight w:val="0"/>
                      <w:marTop w:val="0"/>
                      <w:marBottom w:val="0"/>
                      <w:divBdr>
                        <w:top w:val="none" w:sz="0" w:space="0" w:color="auto"/>
                        <w:left w:val="none" w:sz="0" w:space="0" w:color="auto"/>
                        <w:bottom w:val="none" w:sz="0" w:space="0" w:color="auto"/>
                        <w:right w:val="none" w:sz="0" w:space="0" w:color="auto"/>
                      </w:divBdr>
                      <w:divsChild>
                        <w:div w:id="1852376739">
                          <w:marLeft w:val="0"/>
                          <w:marRight w:val="0"/>
                          <w:marTop w:val="0"/>
                          <w:marBottom w:val="0"/>
                          <w:divBdr>
                            <w:top w:val="none" w:sz="0" w:space="0" w:color="auto"/>
                            <w:left w:val="none" w:sz="0" w:space="0" w:color="auto"/>
                            <w:bottom w:val="none" w:sz="0" w:space="0" w:color="auto"/>
                            <w:right w:val="none" w:sz="0" w:space="0" w:color="auto"/>
                          </w:divBdr>
                          <w:divsChild>
                            <w:div w:id="290670069">
                              <w:marLeft w:val="0"/>
                              <w:marRight w:val="0"/>
                              <w:marTop w:val="0"/>
                              <w:marBottom w:val="0"/>
                              <w:divBdr>
                                <w:top w:val="none" w:sz="0" w:space="0" w:color="auto"/>
                                <w:left w:val="none" w:sz="0" w:space="0" w:color="auto"/>
                                <w:bottom w:val="none" w:sz="0" w:space="0" w:color="auto"/>
                                <w:right w:val="none" w:sz="0" w:space="0" w:color="auto"/>
                              </w:divBdr>
                              <w:divsChild>
                                <w:div w:id="1431587278">
                                  <w:marLeft w:val="-225"/>
                                  <w:marRight w:val="-225"/>
                                  <w:marTop w:val="0"/>
                                  <w:marBottom w:val="0"/>
                                  <w:divBdr>
                                    <w:top w:val="none" w:sz="0" w:space="0" w:color="auto"/>
                                    <w:left w:val="none" w:sz="0" w:space="0" w:color="auto"/>
                                    <w:bottom w:val="none" w:sz="0" w:space="0" w:color="auto"/>
                                    <w:right w:val="none" w:sz="0" w:space="0" w:color="auto"/>
                                  </w:divBdr>
                                  <w:divsChild>
                                    <w:div w:id="1700742057">
                                      <w:marLeft w:val="0"/>
                                      <w:marRight w:val="0"/>
                                      <w:marTop w:val="0"/>
                                      <w:marBottom w:val="0"/>
                                      <w:divBdr>
                                        <w:top w:val="none" w:sz="0" w:space="0" w:color="auto"/>
                                        <w:left w:val="none" w:sz="0" w:space="0" w:color="auto"/>
                                        <w:bottom w:val="none" w:sz="0" w:space="0" w:color="auto"/>
                                        <w:right w:val="none" w:sz="0" w:space="0" w:color="auto"/>
                                      </w:divBdr>
                                      <w:divsChild>
                                        <w:div w:id="12894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4901">
                      <w:marLeft w:val="0"/>
                      <w:marRight w:val="0"/>
                      <w:marTop w:val="0"/>
                      <w:marBottom w:val="0"/>
                      <w:divBdr>
                        <w:top w:val="none" w:sz="0" w:space="0" w:color="auto"/>
                        <w:left w:val="none" w:sz="0" w:space="0" w:color="auto"/>
                        <w:bottom w:val="none" w:sz="0" w:space="0" w:color="auto"/>
                        <w:right w:val="none" w:sz="0" w:space="0" w:color="auto"/>
                      </w:divBdr>
                      <w:divsChild>
                        <w:div w:id="1704207680">
                          <w:marLeft w:val="0"/>
                          <w:marRight w:val="0"/>
                          <w:marTop w:val="0"/>
                          <w:marBottom w:val="0"/>
                          <w:divBdr>
                            <w:top w:val="none" w:sz="0" w:space="0" w:color="auto"/>
                            <w:left w:val="none" w:sz="0" w:space="0" w:color="auto"/>
                            <w:bottom w:val="none" w:sz="0" w:space="0" w:color="auto"/>
                            <w:right w:val="none" w:sz="0" w:space="0" w:color="auto"/>
                          </w:divBdr>
                          <w:divsChild>
                            <w:div w:id="519466378">
                              <w:marLeft w:val="0"/>
                              <w:marRight w:val="0"/>
                              <w:marTop w:val="0"/>
                              <w:marBottom w:val="0"/>
                              <w:divBdr>
                                <w:top w:val="none" w:sz="0" w:space="0" w:color="auto"/>
                                <w:left w:val="none" w:sz="0" w:space="0" w:color="auto"/>
                                <w:bottom w:val="none" w:sz="0" w:space="0" w:color="auto"/>
                                <w:right w:val="none" w:sz="0" w:space="0" w:color="auto"/>
                              </w:divBdr>
                              <w:divsChild>
                                <w:div w:id="379549221">
                                  <w:marLeft w:val="-225"/>
                                  <w:marRight w:val="-225"/>
                                  <w:marTop w:val="0"/>
                                  <w:marBottom w:val="0"/>
                                  <w:divBdr>
                                    <w:top w:val="none" w:sz="0" w:space="0" w:color="auto"/>
                                    <w:left w:val="none" w:sz="0" w:space="0" w:color="auto"/>
                                    <w:bottom w:val="none" w:sz="0" w:space="0" w:color="auto"/>
                                    <w:right w:val="none" w:sz="0" w:space="0" w:color="auto"/>
                                  </w:divBdr>
                                  <w:divsChild>
                                    <w:div w:id="1325358180">
                                      <w:marLeft w:val="0"/>
                                      <w:marRight w:val="0"/>
                                      <w:marTop w:val="0"/>
                                      <w:marBottom w:val="0"/>
                                      <w:divBdr>
                                        <w:top w:val="none" w:sz="0" w:space="0" w:color="auto"/>
                                        <w:left w:val="none" w:sz="0" w:space="0" w:color="auto"/>
                                        <w:bottom w:val="none" w:sz="0" w:space="0" w:color="auto"/>
                                        <w:right w:val="none" w:sz="0" w:space="0" w:color="auto"/>
                                      </w:divBdr>
                                      <w:divsChild>
                                        <w:div w:id="122159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8438017">
                      <w:marLeft w:val="0"/>
                      <w:marRight w:val="0"/>
                      <w:marTop w:val="0"/>
                      <w:marBottom w:val="0"/>
                      <w:divBdr>
                        <w:top w:val="none" w:sz="0" w:space="0" w:color="auto"/>
                        <w:left w:val="none" w:sz="0" w:space="0" w:color="auto"/>
                        <w:bottom w:val="none" w:sz="0" w:space="0" w:color="auto"/>
                        <w:right w:val="none" w:sz="0" w:space="0" w:color="auto"/>
                      </w:divBdr>
                      <w:divsChild>
                        <w:div w:id="2010907624">
                          <w:marLeft w:val="0"/>
                          <w:marRight w:val="0"/>
                          <w:marTop w:val="0"/>
                          <w:marBottom w:val="0"/>
                          <w:divBdr>
                            <w:top w:val="none" w:sz="0" w:space="0" w:color="auto"/>
                            <w:left w:val="none" w:sz="0" w:space="0" w:color="auto"/>
                            <w:bottom w:val="none" w:sz="0" w:space="0" w:color="auto"/>
                            <w:right w:val="none" w:sz="0" w:space="0" w:color="auto"/>
                          </w:divBdr>
                          <w:divsChild>
                            <w:div w:id="1944192225">
                              <w:marLeft w:val="0"/>
                              <w:marRight w:val="0"/>
                              <w:marTop w:val="0"/>
                              <w:marBottom w:val="0"/>
                              <w:divBdr>
                                <w:top w:val="none" w:sz="0" w:space="0" w:color="auto"/>
                                <w:left w:val="none" w:sz="0" w:space="0" w:color="auto"/>
                                <w:bottom w:val="none" w:sz="0" w:space="0" w:color="auto"/>
                                <w:right w:val="none" w:sz="0" w:space="0" w:color="auto"/>
                              </w:divBdr>
                              <w:divsChild>
                                <w:div w:id="1760366863">
                                  <w:marLeft w:val="-225"/>
                                  <w:marRight w:val="-225"/>
                                  <w:marTop w:val="0"/>
                                  <w:marBottom w:val="0"/>
                                  <w:divBdr>
                                    <w:top w:val="none" w:sz="0" w:space="0" w:color="auto"/>
                                    <w:left w:val="none" w:sz="0" w:space="0" w:color="auto"/>
                                    <w:bottom w:val="none" w:sz="0" w:space="0" w:color="auto"/>
                                    <w:right w:val="none" w:sz="0" w:space="0" w:color="auto"/>
                                  </w:divBdr>
                                  <w:divsChild>
                                    <w:div w:id="354814749">
                                      <w:marLeft w:val="0"/>
                                      <w:marRight w:val="0"/>
                                      <w:marTop w:val="0"/>
                                      <w:marBottom w:val="0"/>
                                      <w:divBdr>
                                        <w:top w:val="none" w:sz="0" w:space="0" w:color="auto"/>
                                        <w:left w:val="none" w:sz="0" w:space="0" w:color="auto"/>
                                        <w:bottom w:val="none" w:sz="0" w:space="0" w:color="auto"/>
                                        <w:right w:val="none" w:sz="0" w:space="0" w:color="auto"/>
                                      </w:divBdr>
                                      <w:divsChild>
                                        <w:div w:id="2260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10677">
                              <w:marLeft w:val="0"/>
                              <w:marRight w:val="0"/>
                              <w:marTop w:val="0"/>
                              <w:marBottom w:val="0"/>
                              <w:divBdr>
                                <w:top w:val="none" w:sz="0" w:space="0" w:color="auto"/>
                                <w:left w:val="none" w:sz="0" w:space="0" w:color="auto"/>
                                <w:bottom w:val="none" w:sz="0" w:space="0" w:color="auto"/>
                                <w:right w:val="none" w:sz="0" w:space="0" w:color="auto"/>
                              </w:divBdr>
                              <w:divsChild>
                                <w:div w:id="118594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054342">
                      <w:marLeft w:val="0"/>
                      <w:marRight w:val="0"/>
                      <w:marTop w:val="0"/>
                      <w:marBottom w:val="0"/>
                      <w:divBdr>
                        <w:top w:val="none" w:sz="0" w:space="0" w:color="auto"/>
                        <w:left w:val="none" w:sz="0" w:space="0" w:color="auto"/>
                        <w:bottom w:val="none" w:sz="0" w:space="0" w:color="auto"/>
                        <w:right w:val="none" w:sz="0" w:space="0" w:color="auto"/>
                      </w:divBdr>
                      <w:divsChild>
                        <w:div w:id="266234656">
                          <w:marLeft w:val="0"/>
                          <w:marRight w:val="0"/>
                          <w:marTop w:val="0"/>
                          <w:marBottom w:val="0"/>
                          <w:divBdr>
                            <w:top w:val="none" w:sz="0" w:space="0" w:color="auto"/>
                            <w:left w:val="none" w:sz="0" w:space="0" w:color="auto"/>
                            <w:bottom w:val="none" w:sz="0" w:space="0" w:color="auto"/>
                            <w:right w:val="none" w:sz="0" w:space="0" w:color="auto"/>
                          </w:divBdr>
                          <w:divsChild>
                            <w:div w:id="766851164">
                              <w:marLeft w:val="0"/>
                              <w:marRight w:val="0"/>
                              <w:marTop w:val="0"/>
                              <w:marBottom w:val="0"/>
                              <w:divBdr>
                                <w:top w:val="none" w:sz="0" w:space="0" w:color="auto"/>
                                <w:left w:val="none" w:sz="0" w:space="0" w:color="auto"/>
                                <w:bottom w:val="none" w:sz="0" w:space="0" w:color="auto"/>
                                <w:right w:val="none" w:sz="0" w:space="0" w:color="auto"/>
                              </w:divBdr>
                              <w:divsChild>
                                <w:div w:id="1959139798">
                                  <w:marLeft w:val="-225"/>
                                  <w:marRight w:val="-225"/>
                                  <w:marTop w:val="0"/>
                                  <w:marBottom w:val="0"/>
                                  <w:divBdr>
                                    <w:top w:val="none" w:sz="0" w:space="0" w:color="auto"/>
                                    <w:left w:val="none" w:sz="0" w:space="0" w:color="auto"/>
                                    <w:bottom w:val="none" w:sz="0" w:space="0" w:color="auto"/>
                                    <w:right w:val="none" w:sz="0" w:space="0" w:color="auto"/>
                                  </w:divBdr>
                                  <w:divsChild>
                                    <w:div w:id="1778871016">
                                      <w:marLeft w:val="0"/>
                                      <w:marRight w:val="0"/>
                                      <w:marTop w:val="0"/>
                                      <w:marBottom w:val="0"/>
                                      <w:divBdr>
                                        <w:top w:val="none" w:sz="0" w:space="0" w:color="auto"/>
                                        <w:left w:val="none" w:sz="0" w:space="0" w:color="auto"/>
                                        <w:bottom w:val="none" w:sz="0" w:space="0" w:color="auto"/>
                                        <w:right w:val="none" w:sz="0" w:space="0" w:color="auto"/>
                                      </w:divBdr>
                                      <w:divsChild>
                                        <w:div w:id="58669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4782">
                              <w:marLeft w:val="0"/>
                              <w:marRight w:val="0"/>
                              <w:marTop w:val="0"/>
                              <w:marBottom w:val="0"/>
                              <w:divBdr>
                                <w:top w:val="none" w:sz="0" w:space="0" w:color="auto"/>
                                <w:left w:val="none" w:sz="0" w:space="0" w:color="auto"/>
                                <w:bottom w:val="none" w:sz="0" w:space="0" w:color="auto"/>
                                <w:right w:val="none" w:sz="0" w:space="0" w:color="auto"/>
                              </w:divBdr>
                              <w:divsChild>
                                <w:div w:id="71527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332117">
                      <w:marLeft w:val="0"/>
                      <w:marRight w:val="0"/>
                      <w:marTop w:val="0"/>
                      <w:marBottom w:val="0"/>
                      <w:divBdr>
                        <w:top w:val="none" w:sz="0" w:space="0" w:color="auto"/>
                        <w:left w:val="none" w:sz="0" w:space="0" w:color="auto"/>
                        <w:bottom w:val="none" w:sz="0" w:space="0" w:color="auto"/>
                        <w:right w:val="none" w:sz="0" w:space="0" w:color="auto"/>
                      </w:divBdr>
                      <w:divsChild>
                        <w:div w:id="368189541">
                          <w:marLeft w:val="0"/>
                          <w:marRight w:val="0"/>
                          <w:marTop w:val="0"/>
                          <w:marBottom w:val="0"/>
                          <w:divBdr>
                            <w:top w:val="none" w:sz="0" w:space="0" w:color="auto"/>
                            <w:left w:val="none" w:sz="0" w:space="0" w:color="auto"/>
                            <w:bottom w:val="none" w:sz="0" w:space="0" w:color="auto"/>
                            <w:right w:val="none" w:sz="0" w:space="0" w:color="auto"/>
                          </w:divBdr>
                          <w:divsChild>
                            <w:div w:id="905335558">
                              <w:marLeft w:val="0"/>
                              <w:marRight w:val="0"/>
                              <w:marTop w:val="0"/>
                              <w:marBottom w:val="0"/>
                              <w:divBdr>
                                <w:top w:val="none" w:sz="0" w:space="0" w:color="auto"/>
                                <w:left w:val="none" w:sz="0" w:space="0" w:color="auto"/>
                                <w:bottom w:val="none" w:sz="0" w:space="0" w:color="auto"/>
                                <w:right w:val="none" w:sz="0" w:space="0" w:color="auto"/>
                              </w:divBdr>
                              <w:divsChild>
                                <w:div w:id="1097138628">
                                  <w:marLeft w:val="-225"/>
                                  <w:marRight w:val="-225"/>
                                  <w:marTop w:val="0"/>
                                  <w:marBottom w:val="0"/>
                                  <w:divBdr>
                                    <w:top w:val="none" w:sz="0" w:space="0" w:color="auto"/>
                                    <w:left w:val="none" w:sz="0" w:space="0" w:color="auto"/>
                                    <w:bottom w:val="none" w:sz="0" w:space="0" w:color="auto"/>
                                    <w:right w:val="none" w:sz="0" w:space="0" w:color="auto"/>
                                  </w:divBdr>
                                  <w:divsChild>
                                    <w:div w:id="879123637">
                                      <w:marLeft w:val="0"/>
                                      <w:marRight w:val="0"/>
                                      <w:marTop w:val="0"/>
                                      <w:marBottom w:val="0"/>
                                      <w:divBdr>
                                        <w:top w:val="none" w:sz="0" w:space="0" w:color="auto"/>
                                        <w:left w:val="none" w:sz="0" w:space="0" w:color="auto"/>
                                        <w:bottom w:val="none" w:sz="0" w:space="0" w:color="auto"/>
                                        <w:right w:val="none" w:sz="0" w:space="0" w:color="auto"/>
                                      </w:divBdr>
                                      <w:divsChild>
                                        <w:div w:id="59980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218291">
                              <w:marLeft w:val="0"/>
                              <w:marRight w:val="0"/>
                              <w:marTop w:val="0"/>
                              <w:marBottom w:val="0"/>
                              <w:divBdr>
                                <w:top w:val="none" w:sz="0" w:space="0" w:color="auto"/>
                                <w:left w:val="none" w:sz="0" w:space="0" w:color="auto"/>
                                <w:bottom w:val="none" w:sz="0" w:space="0" w:color="auto"/>
                                <w:right w:val="none" w:sz="0" w:space="0" w:color="auto"/>
                              </w:divBdr>
                              <w:divsChild>
                                <w:div w:id="52968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20623">
                      <w:marLeft w:val="0"/>
                      <w:marRight w:val="0"/>
                      <w:marTop w:val="0"/>
                      <w:marBottom w:val="0"/>
                      <w:divBdr>
                        <w:top w:val="none" w:sz="0" w:space="0" w:color="auto"/>
                        <w:left w:val="none" w:sz="0" w:space="0" w:color="auto"/>
                        <w:bottom w:val="none" w:sz="0" w:space="0" w:color="auto"/>
                        <w:right w:val="none" w:sz="0" w:space="0" w:color="auto"/>
                      </w:divBdr>
                      <w:divsChild>
                        <w:div w:id="641690726">
                          <w:marLeft w:val="0"/>
                          <w:marRight w:val="0"/>
                          <w:marTop w:val="0"/>
                          <w:marBottom w:val="0"/>
                          <w:divBdr>
                            <w:top w:val="none" w:sz="0" w:space="0" w:color="auto"/>
                            <w:left w:val="none" w:sz="0" w:space="0" w:color="auto"/>
                            <w:bottom w:val="none" w:sz="0" w:space="0" w:color="auto"/>
                            <w:right w:val="none" w:sz="0" w:space="0" w:color="auto"/>
                          </w:divBdr>
                          <w:divsChild>
                            <w:div w:id="569073120">
                              <w:marLeft w:val="0"/>
                              <w:marRight w:val="0"/>
                              <w:marTop w:val="0"/>
                              <w:marBottom w:val="0"/>
                              <w:divBdr>
                                <w:top w:val="none" w:sz="0" w:space="0" w:color="auto"/>
                                <w:left w:val="none" w:sz="0" w:space="0" w:color="auto"/>
                                <w:bottom w:val="none" w:sz="0" w:space="0" w:color="auto"/>
                                <w:right w:val="none" w:sz="0" w:space="0" w:color="auto"/>
                              </w:divBdr>
                              <w:divsChild>
                                <w:div w:id="1675496062">
                                  <w:marLeft w:val="-225"/>
                                  <w:marRight w:val="-225"/>
                                  <w:marTop w:val="0"/>
                                  <w:marBottom w:val="0"/>
                                  <w:divBdr>
                                    <w:top w:val="none" w:sz="0" w:space="0" w:color="auto"/>
                                    <w:left w:val="none" w:sz="0" w:space="0" w:color="auto"/>
                                    <w:bottom w:val="none" w:sz="0" w:space="0" w:color="auto"/>
                                    <w:right w:val="none" w:sz="0" w:space="0" w:color="auto"/>
                                  </w:divBdr>
                                  <w:divsChild>
                                    <w:div w:id="1930699748">
                                      <w:marLeft w:val="0"/>
                                      <w:marRight w:val="0"/>
                                      <w:marTop w:val="0"/>
                                      <w:marBottom w:val="0"/>
                                      <w:divBdr>
                                        <w:top w:val="none" w:sz="0" w:space="0" w:color="auto"/>
                                        <w:left w:val="none" w:sz="0" w:space="0" w:color="auto"/>
                                        <w:bottom w:val="none" w:sz="0" w:space="0" w:color="auto"/>
                                        <w:right w:val="none" w:sz="0" w:space="0" w:color="auto"/>
                                      </w:divBdr>
                                      <w:divsChild>
                                        <w:div w:id="1467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31355">
                              <w:marLeft w:val="0"/>
                              <w:marRight w:val="0"/>
                              <w:marTop w:val="0"/>
                              <w:marBottom w:val="0"/>
                              <w:divBdr>
                                <w:top w:val="none" w:sz="0" w:space="0" w:color="auto"/>
                                <w:left w:val="none" w:sz="0" w:space="0" w:color="auto"/>
                                <w:bottom w:val="none" w:sz="0" w:space="0" w:color="auto"/>
                                <w:right w:val="none" w:sz="0" w:space="0" w:color="auto"/>
                              </w:divBdr>
                              <w:divsChild>
                                <w:div w:id="753089188">
                                  <w:marLeft w:val="0"/>
                                  <w:marRight w:val="0"/>
                                  <w:marTop w:val="0"/>
                                  <w:marBottom w:val="0"/>
                                  <w:divBdr>
                                    <w:top w:val="none" w:sz="0" w:space="0" w:color="auto"/>
                                    <w:left w:val="none" w:sz="0" w:space="0" w:color="auto"/>
                                    <w:bottom w:val="none" w:sz="0" w:space="0" w:color="auto"/>
                                    <w:right w:val="none" w:sz="0" w:space="0" w:color="auto"/>
                                  </w:divBdr>
                                  <w:divsChild>
                                    <w:div w:id="358746799">
                                      <w:marLeft w:val="0"/>
                                      <w:marRight w:val="0"/>
                                      <w:marTop w:val="0"/>
                                      <w:marBottom w:val="0"/>
                                      <w:divBdr>
                                        <w:top w:val="none" w:sz="0" w:space="0" w:color="auto"/>
                                        <w:left w:val="none" w:sz="0" w:space="0" w:color="auto"/>
                                        <w:bottom w:val="none" w:sz="0" w:space="0" w:color="auto"/>
                                        <w:right w:val="none" w:sz="0" w:space="0" w:color="auto"/>
                                      </w:divBdr>
                                      <w:divsChild>
                                        <w:div w:id="993677201">
                                          <w:marLeft w:val="0"/>
                                          <w:marRight w:val="0"/>
                                          <w:marTop w:val="0"/>
                                          <w:marBottom w:val="0"/>
                                          <w:divBdr>
                                            <w:top w:val="none" w:sz="0" w:space="0" w:color="auto"/>
                                            <w:left w:val="none" w:sz="0" w:space="0" w:color="auto"/>
                                            <w:bottom w:val="none" w:sz="0" w:space="0" w:color="auto"/>
                                            <w:right w:val="none" w:sz="0" w:space="0" w:color="auto"/>
                                          </w:divBdr>
                                        </w:div>
                                      </w:divsChild>
                                    </w:div>
                                    <w:div w:id="459497140">
                                      <w:marLeft w:val="0"/>
                                      <w:marRight w:val="0"/>
                                      <w:marTop w:val="0"/>
                                      <w:marBottom w:val="0"/>
                                      <w:divBdr>
                                        <w:top w:val="none" w:sz="0" w:space="0" w:color="auto"/>
                                        <w:left w:val="none" w:sz="0" w:space="0" w:color="auto"/>
                                        <w:bottom w:val="none" w:sz="0" w:space="0" w:color="auto"/>
                                        <w:right w:val="none" w:sz="0" w:space="0" w:color="auto"/>
                                      </w:divBdr>
                                      <w:divsChild>
                                        <w:div w:id="1824078713">
                                          <w:marLeft w:val="0"/>
                                          <w:marRight w:val="0"/>
                                          <w:marTop w:val="0"/>
                                          <w:marBottom w:val="0"/>
                                          <w:divBdr>
                                            <w:top w:val="none" w:sz="0" w:space="0" w:color="auto"/>
                                            <w:left w:val="none" w:sz="0" w:space="0" w:color="auto"/>
                                            <w:bottom w:val="none" w:sz="0" w:space="0" w:color="auto"/>
                                            <w:right w:val="none" w:sz="0" w:space="0" w:color="auto"/>
                                          </w:divBdr>
                                        </w:div>
                                      </w:divsChild>
                                    </w:div>
                                    <w:div w:id="1542136076">
                                      <w:marLeft w:val="0"/>
                                      <w:marRight w:val="0"/>
                                      <w:marTop w:val="0"/>
                                      <w:marBottom w:val="0"/>
                                      <w:divBdr>
                                        <w:top w:val="none" w:sz="0" w:space="0" w:color="auto"/>
                                        <w:left w:val="none" w:sz="0" w:space="0" w:color="auto"/>
                                        <w:bottom w:val="none" w:sz="0" w:space="0" w:color="auto"/>
                                        <w:right w:val="none" w:sz="0" w:space="0" w:color="auto"/>
                                      </w:divBdr>
                                      <w:divsChild>
                                        <w:div w:id="1200705494">
                                          <w:marLeft w:val="0"/>
                                          <w:marRight w:val="0"/>
                                          <w:marTop w:val="0"/>
                                          <w:marBottom w:val="0"/>
                                          <w:divBdr>
                                            <w:top w:val="none" w:sz="0" w:space="0" w:color="auto"/>
                                            <w:left w:val="none" w:sz="0" w:space="0" w:color="auto"/>
                                            <w:bottom w:val="none" w:sz="0" w:space="0" w:color="auto"/>
                                            <w:right w:val="none" w:sz="0" w:space="0" w:color="auto"/>
                                          </w:divBdr>
                                        </w:div>
                                      </w:divsChild>
                                    </w:div>
                                    <w:div w:id="448011958">
                                      <w:marLeft w:val="0"/>
                                      <w:marRight w:val="0"/>
                                      <w:marTop w:val="0"/>
                                      <w:marBottom w:val="0"/>
                                      <w:divBdr>
                                        <w:top w:val="none" w:sz="0" w:space="0" w:color="auto"/>
                                        <w:left w:val="none" w:sz="0" w:space="0" w:color="auto"/>
                                        <w:bottom w:val="none" w:sz="0" w:space="0" w:color="auto"/>
                                        <w:right w:val="none" w:sz="0" w:space="0" w:color="auto"/>
                                      </w:divBdr>
                                      <w:divsChild>
                                        <w:div w:id="132273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007692">
                  <w:marLeft w:val="0"/>
                  <w:marRight w:val="0"/>
                  <w:marTop w:val="0"/>
                  <w:marBottom w:val="0"/>
                  <w:divBdr>
                    <w:top w:val="none" w:sz="0" w:space="0" w:color="auto"/>
                    <w:left w:val="none" w:sz="0" w:space="0" w:color="auto"/>
                    <w:bottom w:val="none" w:sz="0" w:space="0" w:color="auto"/>
                    <w:right w:val="none" w:sz="0" w:space="0" w:color="auto"/>
                  </w:divBdr>
                  <w:divsChild>
                    <w:div w:id="1783958257">
                      <w:marLeft w:val="0"/>
                      <w:marRight w:val="0"/>
                      <w:marTop w:val="0"/>
                      <w:marBottom w:val="0"/>
                      <w:divBdr>
                        <w:top w:val="none" w:sz="0" w:space="0" w:color="auto"/>
                        <w:left w:val="none" w:sz="0" w:space="0" w:color="auto"/>
                        <w:bottom w:val="none" w:sz="0" w:space="0" w:color="auto"/>
                        <w:right w:val="none" w:sz="0" w:space="0" w:color="auto"/>
                      </w:divBdr>
                      <w:divsChild>
                        <w:div w:id="1437947607">
                          <w:marLeft w:val="0"/>
                          <w:marRight w:val="0"/>
                          <w:marTop w:val="0"/>
                          <w:marBottom w:val="0"/>
                          <w:divBdr>
                            <w:top w:val="none" w:sz="0" w:space="0" w:color="auto"/>
                            <w:left w:val="none" w:sz="0" w:space="0" w:color="auto"/>
                            <w:bottom w:val="none" w:sz="0" w:space="0" w:color="auto"/>
                            <w:right w:val="none" w:sz="0" w:space="0" w:color="auto"/>
                          </w:divBdr>
                          <w:divsChild>
                            <w:div w:id="313069391">
                              <w:marLeft w:val="0"/>
                              <w:marRight w:val="0"/>
                              <w:marTop w:val="0"/>
                              <w:marBottom w:val="0"/>
                              <w:divBdr>
                                <w:top w:val="none" w:sz="0" w:space="0" w:color="auto"/>
                                <w:left w:val="none" w:sz="0" w:space="0" w:color="auto"/>
                                <w:bottom w:val="none" w:sz="0" w:space="0" w:color="auto"/>
                                <w:right w:val="none" w:sz="0" w:space="0" w:color="auto"/>
                              </w:divBdr>
                              <w:divsChild>
                                <w:div w:id="35527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868046">
                          <w:marLeft w:val="0"/>
                          <w:marRight w:val="0"/>
                          <w:marTop w:val="0"/>
                          <w:marBottom w:val="0"/>
                          <w:divBdr>
                            <w:top w:val="none" w:sz="0" w:space="0" w:color="auto"/>
                            <w:left w:val="none" w:sz="0" w:space="0" w:color="auto"/>
                            <w:bottom w:val="none" w:sz="0" w:space="0" w:color="auto"/>
                            <w:right w:val="none" w:sz="0" w:space="0" w:color="auto"/>
                          </w:divBdr>
                        </w:div>
                        <w:div w:id="1748838165">
                          <w:marLeft w:val="0"/>
                          <w:marRight w:val="0"/>
                          <w:marTop w:val="0"/>
                          <w:marBottom w:val="0"/>
                          <w:divBdr>
                            <w:top w:val="none" w:sz="0" w:space="0" w:color="auto"/>
                            <w:left w:val="none" w:sz="0" w:space="0" w:color="auto"/>
                            <w:bottom w:val="none" w:sz="0" w:space="0" w:color="auto"/>
                            <w:right w:val="none" w:sz="0" w:space="0" w:color="auto"/>
                          </w:divBdr>
                          <w:divsChild>
                            <w:div w:id="647369844">
                              <w:marLeft w:val="-225"/>
                              <w:marRight w:val="-225"/>
                              <w:marTop w:val="0"/>
                              <w:marBottom w:val="0"/>
                              <w:divBdr>
                                <w:top w:val="none" w:sz="0" w:space="0" w:color="auto"/>
                                <w:left w:val="none" w:sz="0" w:space="0" w:color="auto"/>
                                <w:bottom w:val="none" w:sz="0" w:space="0" w:color="auto"/>
                                <w:right w:val="none" w:sz="0" w:space="0" w:color="auto"/>
                              </w:divBdr>
                              <w:divsChild>
                                <w:div w:id="147138667">
                                  <w:marLeft w:val="0"/>
                                  <w:marRight w:val="0"/>
                                  <w:marTop w:val="0"/>
                                  <w:marBottom w:val="0"/>
                                  <w:divBdr>
                                    <w:top w:val="none" w:sz="0" w:space="0" w:color="auto"/>
                                    <w:left w:val="none" w:sz="0" w:space="0" w:color="auto"/>
                                    <w:bottom w:val="none" w:sz="0" w:space="0" w:color="auto"/>
                                    <w:right w:val="none" w:sz="0" w:space="0" w:color="auto"/>
                                  </w:divBdr>
                                </w:div>
                              </w:divsChild>
                            </w:div>
                            <w:div w:id="1774006890">
                              <w:marLeft w:val="-225"/>
                              <w:marRight w:val="-225"/>
                              <w:marTop w:val="0"/>
                              <w:marBottom w:val="0"/>
                              <w:divBdr>
                                <w:top w:val="none" w:sz="0" w:space="0" w:color="auto"/>
                                <w:left w:val="none" w:sz="0" w:space="0" w:color="auto"/>
                                <w:bottom w:val="none" w:sz="0" w:space="0" w:color="auto"/>
                                <w:right w:val="none" w:sz="0" w:space="0" w:color="auto"/>
                              </w:divBdr>
                              <w:divsChild>
                                <w:div w:id="770007984">
                                  <w:marLeft w:val="0"/>
                                  <w:marRight w:val="0"/>
                                  <w:marTop w:val="0"/>
                                  <w:marBottom w:val="0"/>
                                  <w:divBdr>
                                    <w:top w:val="none" w:sz="0" w:space="0" w:color="auto"/>
                                    <w:left w:val="none" w:sz="0" w:space="0" w:color="auto"/>
                                    <w:bottom w:val="none" w:sz="0" w:space="0" w:color="auto"/>
                                    <w:right w:val="none" w:sz="0" w:space="0" w:color="auto"/>
                                  </w:divBdr>
                                </w:div>
                              </w:divsChild>
                            </w:div>
                            <w:div w:id="1410806522">
                              <w:marLeft w:val="-225"/>
                              <w:marRight w:val="-225"/>
                              <w:marTop w:val="0"/>
                              <w:marBottom w:val="0"/>
                              <w:divBdr>
                                <w:top w:val="none" w:sz="0" w:space="0" w:color="auto"/>
                                <w:left w:val="none" w:sz="0" w:space="0" w:color="auto"/>
                                <w:bottom w:val="none" w:sz="0" w:space="0" w:color="auto"/>
                                <w:right w:val="none" w:sz="0" w:space="0" w:color="auto"/>
                              </w:divBdr>
                              <w:divsChild>
                                <w:div w:id="897667043">
                                  <w:marLeft w:val="0"/>
                                  <w:marRight w:val="0"/>
                                  <w:marTop w:val="0"/>
                                  <w:marBottom w:val="0"/>
                                  <w:divBdr>
                                    <w:top w:val="none" w:sz="0" w:space="0" w:color="auto"/>
                                    <w:left w:val="none" w:sz="0" w:space="0" w:color="auto"/>
                                    <w:bottom w:val="none" w:sz="0" w:space="0" w:color="auto"/>
                                    <w:right w:val="none" w:sz="0" w:space="0" w:color="auto"/>
                                  </w:divBdr>
                                </w:div>
                              </w:divsChild>
                            </w:div>
                            <w:div w:id="306399833">
                              <w:marLeft w:val="-225"/>
                              <w:marRight w:val="-225"/>
                              <w:marTop w:val="0"/>
                              <w:marBottom w:val="0"/>
                              <w:divBdr>
                                <w:top w:val="none" w:sz="0" w:space="0" w:color="auto"/>
                                <w:left w:val="none" w:sz="0" w:space="0" w:color="auto"/>
                                <w:bottom w:val="none" w:sz="0" w:space="0" w:color="auto"/>
                                <w:right w:val="none" w:sz="0" w:space="0" w:color="auto"/>
                              </w:divBdr>
                              <w:divsChild>
                                <w:div w:id="84807645">
                                  <w:marLeft w:val="0"/>
                                  <w:marRight w:val="0"/>
                                  <w:marTop w:val="0"/>
                                  <w:marBottom w:val="0"/>
                                  <w:divBdr>
                                    <w:top w:val="none" w:sz="0" w:space="0" w:color="auto"/>
                                    <w:left w:val="none" w:sz="0" w:space="0" w:color="auto"/>
                                    <w:bottom w:val="none" w:sz="0" w:space="0" w:color="auto"/>
                                    <w:right w:val="none" w:sz="0" w:space="0" w:color="auto"/>
                                  </w:divBdr>
                                  <w:divsChild>
                                    <w:div w:id="900017392">
                                      <w:marLeft w:val="0"/>
                                      <w:marRight w:val="0"/>
                                      <w:marTop w:val="0"/>
                                      <w:marBottom w:val="0"/>
                                      <w:divBdr>
                                        <w:top w:val="none" w:sz="0" w:space="0" w:color="auto"/>
                                        <w:left w:val="none" w:sz="0" w:space="0" w:color="auto"/>
                                        <w:bottom w:val="none" w:sz="0" w:space="0" w:color="auto"/>
                                        <w:right w:val="none" w:sz="0" w:space="0" w:color="auto"/>
                                      </w:divBdr>
                                      <w:divsChild>
                                        <w:div w:id="940992626">
                                          <w:marLeft w:val="0"/>
                                          <w:marRight w:val="0"/>
                                          <w:marTop w:val="0"/>
                                          <w:marBottom w:val="0"/>
                                          <w:divBdr>
                                            <w:top w:val="none" w:sz="0" w:space="0" w:color="auto"/>
                                            <w:left w:val="none" w:sz="0" w:space="0" w:color="auto"/>
                                            <w:bottom w:val="none" w:sz="0" w:space="0" w:color="auto"/>
                                            <w:right w:val="none" w:sz="0" w:space="0" w:color="auto"/>
                                          </w:divBdr>
                                        </w:div>
                                        <w:div w:id="10820519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8062595">
          <w:marLeft w:val="0"/>
          <w:marRight w:val="0"/>
          <w:marTop w:val="0"/>
          <w:marBottom w:val="0"/>
          <w:divBdr>
            <w:top w:val="none" w:sz="0" w:space="0" w:color="auto"/>
            <w:left w:val="none" w:sz="0" w:space="0" w:color="auto"/>
            <w:bottom w:val="none" w:sz="0" w:space="0" w:color="auto"/>
            <w:right w:val="none" w:sz="0" w:space="0" w:color="auto"/>
          </w:divBdr>
          <w:divsChild>
            <w:div w:id="514225318">
              <w:marLeft w:val="-225"/>
              <w:marRight w:val="-225"/>
              <w:marTop w:val="0"/>
              <w:marBottom w:val="0"/>
              <w:divBdr>
                <w:top w:val="none" w:sz="0" w:space="0" w:color="auto"/>
                <w:left w:val="none" w:sz="0" w:space="0" w:color="auto"/>
                <w:bottom w:val="none" w:sz="0" w:space="0" w:color="auto"/>
                <w:right w:val="none" w:sz="0" w:space="0" w:color="auto"/>
              </w:divBdr>
              <w:divsChild>
                <w:div w:id="1903521741">
                  <w:marLeft w:val="0"/>
                  <w:marRight w:val="0"/>
                  <w:marTop w:val="0"/>
                  <w:marBottom w:val="0"/>
                  <w:divBdr>
                    <w:top w:val="none" w:sz="0" w:space="0" w:color="auto"/>
                    <w:left w:val="none" w:sz="0" w:space="0" w:color="auto"/>
                    <w:bottom w:val="none" w:sz="0" w:space="0" w:color="auto"/>
                    <w:right w:val="none" w:sz="0" w:space="0" w:color="auto"/>
                  </w:divBdr>
                </w:div>
                <w:div w:id="572664233">
                  <w:marLeft w:val="0"/>
                  <w:marRight w:val="0"/>
                  <w:marTop w:val="0"/>
                  <w:marBottom w:val="0"/>
                  <w:divBdr>
                    <w:top w:val="none" w:sz="0" w:space="0" w:color="auto"/>
                    <w:left w:val="none" w:sz="0" w:space="0" w:color="auto"/>
                    <w:bottom w:val="none" w:sz="0" w:space="0" w:color="auto"/>
                    <w:right w:val="none" w:sz="0" w:space="0" w:color="auto"/>
                  </w:divBdr>
                  <w:divsChild>
                    <w:div w:id="849030788">
                      <w:marLeft w:val="0"/>
                      <w:marRight w:val="0"/>
                      <w:marTop w:val="0"/>
                      <w:marBottom w:val="0"/>
                      <w:divBdr>
                        <w:top w:val="none" w:sz="0" w:space="0" w:color="auto"/>
                        <w:left w:val="none" w:sz="0" w:space="0" w:color="auto"/>
                        <w:bottom w:val="none" w:sz="0" w:space="0" w:color="auto"/>
                        <w:right w:val="none" w:sz="0" w:space="0" w:color="auto"/>
                      </w:divBdr>
                    </w:div>
                  </w:divsChild>
                </w:div>
                <w:div w:id="14420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430605">
      <w:bodyDiv w:val="1"/>
      <w:marLeft w:val="0"/>
      <w:marRight w:val="0"/>
      <w:marTop w:val="0"/>
      <w:marBottom w:val="0"/>
      <w:divBdr>
        <w:top w:val="none" w:sz="0" w:space="0" w:color="auto"/>
        <w:left w:val="none" w:sz="0" w:space="0" w:color="auto"/>
        <w:bottom w:val="none" w:sz="0" w:space="0" w:color="auto"/>
        <w:right w:val="none" w:sz="0" w:space="0" w:color="auto"/>
      </w:divBdr>
    </w:div>
    <w:div w:id="914898461">
      <w:bodyDiv w:val="1"/>
      <w:marLeft w:val="0"/>
      <w:marRight w:val="0"/>
      <w:marTop w:val="0"/>
      <w:marBottom w:val="0"/>
      <w:divBdr>
        <w:top w:val="none" w:sz="0" w:space="0" w:color="auto"/>
        <w:left w:val="none" w:sz="0" w:space="0" w:color="auto"/>
        <w:bottom w:val="none" w:sz="0" w:space="0" w:color="auto"/>
        <w:right w:val="none" w:sz="0" w:space="0" w:color="auto"/>
      </w:divBdr>
    </w:div>
    <w:div w:id="1041785380">
      <w:bodyDiv w:val="1"/>
      <w:marLeft w:val="0"/>
      <w:marRight w:val="0"/>
      <w:marTop w:val="0"/>
      <w:marBottom w:val="0"/>
      <w:divBdr>
        <w:top w:val="none" w:sz="0" w:space="0" w:color="auto"/>
        <w:left w:val="none" w:sz="0" w:space="0" w:color="auto"/>
        <w:bottom w:val="none" w:sz="0" w:space="0" w:color="auto"/>
        <w:right w:val="none" w:sz="0" w:space="0" w:color="auto"/>
      </w:divBdr>
      <w:divsChild>
        <w:div w:id="1563756286">
          <w:marLeft w:val="0"/>
          <w:marRight w:val="0"/>
          <w:marTop w:val="150"/>
          <w:marBottom w:val="150"/>
          <w:divBdr>
            <w:top w:val="none" w:sz="0" w:space="0" w:color="auto"/>
            <w:left w:val="none" w:sz="0" w:space="0" w:color="auto"/>
            <w:bottom w:val="none" w:sz="0" w:space="0" w:color="auto"/>
            <w:right w:val="none" w:sz="0" w:space="0" w:color="auto"/>
          </w:divBdr>
        </w:div>
      </w:divsChild>
    </w:div>
    <w:div w:id="1495684378">
      <w:bodyDiv w:val="1"/>
      <w:marLeft w:val="0"/>
      <w:marRight w:val="0"/>
      <w:marTop w:val="0"/>
      <w:marBottom w:val="0"/>
      <w:divBdr>
        <w:top w:val="none" w:sz="0" w:space="0" w:color="auto"/>
        <w:left w:val="none" w:sz="0" w:space="0" w:color="auto"/>
        <w:bottom w:val="none" w:sz="0" w:space="0" w:color="auto"/>
        <w:right w:val="none" w:sz="0" w:space="0" w:color="auto"/>
      </w:divBdr>
    </w:div>
    <w:div w:id="1497957509">
      <w:bodyDiv w:val="1"/>
      <w:marLeft w:val="0"/>
      <w:marRight w:val="0"/>
      <w:marTop w:val="0"/>
      <w:marBottom w:val="0"/>
      <w:divBdr>
        <w:top w:val="none" w:sz="0" w:space="0" w:color="auto"/>
        <w:left w:val="none" w:sz="0" w:space="0" w:color="auto"/>
        <w:bottom w:val="none" w:sz="0" w:space="0" w:color="auto"/>
        <w:right w:val="none" w:sz="0" w:space="0" w:color="auto"/>
      </w:divBdr>
      <w:divsChild>
        <w:div w:id="56438199">
          <w:marLeft w:val="0"/>
          <w:marRight w:val="0"/>
          <w:marTop w:val="150"/>
          <w:marBottom w:val="150"/>
          <w:divBdr>
            <w:top w:val="none" w:sz="0" w:space="0" w:color="auto"/>
            <w:left w:val="none" w:sz="0" w:space="0" w:color="auto"/>
            <w:bottom w:val="none" w:sz="0" w:space="0" w:color="auto"/>
            <w:right w:val="none" w:sz="0" w:space="0" w:color="auto"/>
          </w:divBdr>
        </w:div>
      </w:divsChild>
    </w:div>
    <w:div w:id="1689066548">
      <w:bodyDiv w:val="1"/>
      <w:marLeft w:val="0"/>
      <w:marRight w:val="0"/>
      <w:marTop w:val="0"/>
      <w:marBottom w:val="0"/>
      <w:divBdr>
        <w:top w:val="none" w:sz="0" w:space="0" w:color="auto"/>
        <w:left w:val="none" w:sz="0" w:space="0" w:color="auto"/>
        <w:bottom w:val="none" w:sz="0" w:space="0" w:color="auto"/>
        <w:right w:val="none" w:sz="0" w:space="0" w:color="auto"/>
      </w:divBdr>
      <w:divsChild>
        <w:div w:id="2077967882">
          <w:marLeft w:val="0"/>
          <w:marRight w:val="0"/>
          <w:marTop w:val="0"/>
          <w:marBottom w:val="0"/>
          <w:divBdr>
            <w:top w:val="none" w:sz="0" w:space="0" w:color="auto"/>
            <w:left w:val="none" w:sz="0" w:space="0" w:color="auto"/>
            <w:bottom w:val="none" w:sz="0" w:space="0" w:color="auto"/>
            <w:right w:val="none" w:sz="0" w:space="0" w:color="auto"/>
          </w:divBdr>
          <w:divsChild>
            <w:div w:id="751438992">
              <w:marLeft w:val="0"/>
              <w:marRight w:val="0"/>
              <w:marTop w:val="0"/>
              <w:marBottom w:val="0"/>
              <w:divBdr>
                <w:top w:val="none" w:sz="0" w:space="0" w:color="auto"/>
                <w:left w:val="none" w:sz="0" w:space="0" w:color="auto"/>
                <w:bottom w:val="none" w:sz="0" w:space="0" w:color="auto"/>
                <w:right w:val="none" w:sz="0" w:space="0" w:color="auto"/>
              </w:divBdr>
            </w:div>
          </w:divsChild>
        </w:div>
        <w:div w:id="384572061">
          <w:marLeft w:val="0"/>
          <w:marRight w:val="0"/>
          <w:marTop w:val="0"/>
          <w:marBottom w:val="0"/>
          <w:divBdr>
            <w:top w:val="none" w:sz="0" w:space="0" w:color="auto"/>
            <w:left w:val="none" w:sz="0" w:space="0" w:color="auto"/>
            <w:bottom w:val="none" w:sz="0" w:space="0" w:color="auto"/>
            <w:right w:val="none" w:sz="0" w:space="0" w:color="auto"/>
          </w:divBdr>
          <w:divsChild>
            <w:div w:id="1601520649">
              <w:marLeft w:val="-225"/>
              <w:marRight w:val="-225"/>
              <w:marTop w:val="0"/>
              <w:marBottom w:val="0"/>
              <w:divBdr>
                <w:top w:val="none" w:sz="0" w:space="0" w:color="auto"/>
                <w:left w:val="none" w:sz="0" w:space="0" w:color="auto"/>
                <w:bottom w:val="none" w:sz="0" w:space="0" w:color="auto"/>
                <w:right w:val="none" w:sz="0" w:space="0" w:color="auto"/>
              </w:divBdr>
              <w:divsChild>
                <w:div w:id="1104498679">
                  <w:marLeft w:val="0"/>
                  <w:marRight w:val="0"/>
                  <w:marTop w:val="0"/>
                  <w:marBottom w:val="0"/>
                  <w:divBdr>
                    <w:top w:val="none" w:sz="0" w:space="0" w:color="auto"/>
                    <w:left w:val="none" w:sz="0" w:space="0" w:color="auto"/>
                    <w:bottom w:val="none" w:sz="0" w:space="0" w:color="auto"/>
                    <w:right w:val="none" w:sz="0" w:space="0" w:color="auto"/>
                  </w:divBdr>
                  <w:divsChild>
                    <w:div w:id="222569636">
                      <w:marLeft w:val="0"/>
                      <w:marRight w:val="0"/>
                      <w:marTop w:val="0"/>
                      <w:marBottom w:val="0"/>
                      <w:divBdr>
                        <w:top w:val="none" w:sz="0" w:space="0" w:color="auto"/>
                        <w:left w:val="none" w:sz="0" w:space="0" w:color="auto"/>
                        <w:bottom w:val="none" w:sz="0" w:space="0" w:color="auto"/>
                        <w:right w:val="none" w:sz="0" w:space="0" w:color="auto"/>
                      </w:divBdr>
                      <w:divsChild>
                        <w:div w:id="828792979">
                          <w:marLeft w:val="0"/>
                          <w:marRight w:val="0"/>
                          <w:marTop w:val="0"/>
                          <w:marBottom w:val="0"/>
                          <w:divBdr>
                            <w:top w:val="none" w:sz="0" w:space="0" w:color="auto"/>
                            <w:left w:val="none" w:sz="0" w:space="0" w:color="auto"/>
                            <w:bottom w:val="none" w:sz="0" w:space="0" w:color="auto"/>
                            <w:right w:val="none" w:sz="0" w:space="0" w:color="auto"/>
                          </w:divBdr>
                          <w:divsChild>
                            <w:div w:id="1012416731">
                              <w:marLeft w:val="0"/>
                              <w:marRight w:val="0"/>
                              <w:marTop w:val="0"/>
                              <w:marBottom w:val="0"/>
                              <w:divBdr>
                                <w:top w:val="none" w:sz="0" w:space="0" w:color="auto"/>
                                <w:left w:val="none" w:sz="0" w:space="0" w:color="auto"/>
                                <w:bottom w:val="none" w:sz="0" w:space="0" w:color="auto"/>
                                <w:right w:val="none" w:sz="0" w:space="0" w:color="auto"/>
                              </w:divBdr>
                              <w:divsChild>
                                <w:div w:id="1204295253">
                                  <w:marLeft w:val="-225"/>
                                  <w:marRight w:val="-225"/>
                                  <w:marTop w:val="0"/>
                                  <w:marBottom w:val="0"/>
                                  <w:divBdr>
                                    <w:top w:val="none" w:sz="0" w:space="0" w:color="auto"/>
                                    <w:left w:val="none" w:sz="0" w:space="0" w:color="auto"/>
                                    <w:bottom w:val="none" w:sz="0" w:space="0" w:color="auto"/>
                                    <w:right w:val="none" w:sz="0" w:space="0" w:color="auto"/>
                                  </w:divBdr>
                                  <w:divsChild>
                                    <w:div w:id="2020572037">
                                      <w:marLeft w:val="0"/>
                                      <w:marRight w:val="0"/>
                                      <w:marTop w:val="0"/>
                                      <w:marBottom w:val="0"/>
                                      <w:divBdr>
                                        <w:top w:val="none" w:sz="0" w:space="0" w:color="auto"/>
                                        <w:left w:val="none" w:sz="0" w:space="0" w:color="auto"/>
                                        <w:bottom w:val="none" w:sz="0" w:space="0" w:color="auto"/>
                                        <w:right w:val="none" w:sz="0" w:space="0" w:color="auto"/>
                                      </w:divBdr>
                                      <w:divsChild>
                                        <w:div w:id="25992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625016">
                      <w:marLeft w:val="0"/>
                      <w:marRight w:val="0"/>
                      <w:marTop w:val="0"/>
                      <w:marBottom w:val="0"/>
                      <w:divBdr>
                        <w:top w:val="none" w:sz="0" w:space="0" w:color="auto"/>
                        <w:left w:val="none" w:sz="0" w:space="0" w:color="auto"/>
                        <w:bottom w:val="none" w:sz="0" w:space="0" w:color="auto"/>
                        <w:right w:val="none" w:sz="0" w:space="0" w:color="auto"/>
                      </w:divBdr>
                      <w:divsChild>
                        <w:div w:id="252444978">
                          <w:marLeft w:val="0"/>
                          <w:marRight w:val="0"/>
                          <w:marTop w:val="0"/>
                          <w:marBottom w:val="0"/>
                          <w:divBdr>
                            <w:top w:val="none" w:sz="0" w:space="0" w:color="auto"/>
                            <w:left w:val="none" w:sz="0" w:space="0" w:color="auto"/>
                            <w:bottom w:val="none" w:sz="0" w:space="0" w:color="auto"/>
                            <w:right w:val="none" w:sz="0" w:space="0" w:color="auto"/>
                          </w:divBdr>
                          <w:divsChild>
                            <w:div w:id="2097090198">
                              <w:marLeft w:val="0"/>
                              <w:marRight w:val="0"/>
                              <w:marTop w:val="0"/>
                              <w:marBottom w:val="0"/>
                              <w:divBdr>
                                <w:top w:val="none" w:sz="0" w:space="0" w:color="auto"/>
                                <w:left w:val="none" w:sz="0" w:space="0" w:color="auto"/>
                                <w:bottom w:val="none" w:sz="0" w:space="0" w:color="auto"/>
                                <w:right w:val="none" w:sz="0" w:space="0" w:color="auto"/>
                              </w:divBdr>
                              <w:divsChild>
                                <w:div w:id="602542962">
                                  <w:marLeft w:val="-225"/>
                                  <w:marRight w:val="-225"/>
                                  <w:marTop w:val="0"/>
                                  <w:marBottom w:val="0"/>
                                  <w:divBdr>
                                    <w:top w:val="none" w:sz="0" w:space="0" w:color="auto"/>
                                    <w:left w:val="none" w:sz="0" w:space="0" w:color="auto"/>
                                    <w:bottom w:val="none" w:sz="0" w:space="0" w:color="auto"/>
                                    <w:right w:val="none" w:sz="0" w:space="0" w:color="auto"/>
                                  </w:divBdr>
                                  <w:divsChild>
                                    <w:div w:id="1536113055">
                                      <w:marLeft w:val="0"/>
                                      <w:marRight w:val="0"/>
                                      <w:marTop w:val="0"/>
                                      <w:marBottom w:val="0"/>
                                      <w:divBdr>
                                        <w:top w:val="none" w:sz="0" w:space="0" w:color="auto"/>
                                        <w:left w:val="none" w:sz="0" w:space="0" w:color="auto"/>
                                        <w:bottom w:val="none" w:sz="0" w:space="0" w:color="auto"/>
                                        <w:right w:val="none" w:sz="0" w:space="0" w:color="auto"/>
                                      </w:divBdr>
                                      <w:divsChild>
                                        <w:div w:id="127755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152899">
                      <w:marLeft w:val="0"/>
                      <w:marRight w:val="0"/>
                      <w:marTop w:val="0"/>
                      <w:marBottom w:val="0"/>
                      <w:divBdr>
                        <w:top w:val="none" w:sz="0" w:space="0" w:color="auto"/>
                        <w:left w:val="none" w:sz="0" w:space="0" w:color="auto"/>
                        <w:bottom w:val="none" w:sz="0" w:space="0" w:color="auto"/>
                        <w:right w:val="none" w:sz="0" w:space="0" w:color="auto"/>
                      </w:divBdr>
                      <w:divsChild>
                        <w:div w:id="79986465">
                          <w:marLeft w:val="0"/>
                          <w:marRight w:val="0"/>
                          <w:marTop w:val="0"/>
                          <w:marBottom w:val="0"/>
                          <w:divBdr>
                            <w:top w:val="none" w:sz="0" w:space="0" w:color="auto"/>
                            <w:left w:val="none" w:sz="0" w:space="0" w:color="auto"/>
                            <w:bottom w:val="none" w:sz="0" w:space="0" w:color="auto"/>
                            <w:right w:val="none" w:sz="0" w:space="0" w:color="auto"/>
                          </w:divBdr>
                          <w:divsChild>
                            <w:div w:id="494566608">
                              <w:marLeft w:val="0"/>
                              <w:marRight w:val="0"/>
                              <w:marTop w:val="0"/>
                              <w:marBottom w:val="0"/>
                              <w:divBdr>
                                <w:top w:val="none" w:sz="0" w:space="0" w:color="auto"/>
                                <w:left w:val="none" w:sz="0" w:space="0" w:color="auto"/>
                                <w:bottom w:val="none" w:sz="0" w:space="0" w:color="auto"/>
                                <w:right w:val="none" w:sz="0" w:space="0" w:color="auto"/>
                              </w:divBdr>
                              <w:divsChild>
                                <w:div w:id="183205547">
                                  <w:marLeft w:val="-225"/>
                                  <w:marRight w:val="-225"/>
                                  <w:marTop w:val="0"/>
                                  <w:marBottom w:val="0"/>
                                  <w:divBdr>
                                    <w:top w:val="none" w:sz="0" w:space="0" w:color="auto"/>
                                    <w:left w:val="none" w:sz="0" w:space="0" w:color="auto"/>
                                    <w:bottom w:val="none" w:sz="0" w:space="0" w:color="auto"/>
                                    <w:right w:val="none" w:sz="0" w:space="0" w:color="auto"/>
                                  </w:divBdr>
                                  <w:divsChild>
                                    <w:div w:id="199124362">
                                      <w:marLeft w:val="0"/>
                                      <w:marRight w:val="0"/>
                                      <w:marTop w:val="0"/>
                                      <w:marBottom w:val="0"/>
                                      <w:divBdr>
                                        <w:top w:val="none" w:sz="0" w:space="0" w:color="auto"/>
                                        <w:left w:val="none" w:sz="0" w:space="0" w:color="auto"/>
                                        <w:bottom w:val="none" w:sz="0" w:space="0" w:color="auto"/>
                                        <w:right w:val="none" w:sz="0" w:space="0" w:color="auto"/>
                                      </w:divBdr>
                                      <w:divsChild>
                                        <w:div w:id="3592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657997">
                              <w:marLeft w:val="0"/>
                              <w:marRight w:val="0"/>
                              <w:marTop w:val="0"/>
                              <w:marBottom w:val="0"/>
                              <w:divBdr>
                                <w:top w:val="none" w:sz="0" w:space="0" w:color="auto"/>
                                <w:left w:val="none" w:sz="0" w:space="0" w:color="auto"/>
                                <w:bottom w:val="none" w:sz="0" w:space="0" w:color="auto"/>
                                <w:right w:val="none" w:sz="0" w:space="0" w:color="auto"/>
                              </w:divBdr>
                              <w:divsChild>
                                <w:div w:id="100266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5336">
                      <w:marLeft w:val="0"/>
                      <w:marRight w:val="0"/>
                      <w:marTop w:val="0"/>
                      <w:marBottom w:val="0"/>
                      <w:divBdr>
                        <w:top w:val="none" w:sz="0" w:space="0" w:color="auto"/>
                        <w:left w:val="none" w:sz="0" w:space="0" w:color="auto"/>
                        <w:bottom w:val="none" w:sz="0" w:space="0" w:color="auto"/>
                        <w:right w:val="none" w:sz="0" w:space="0" w:color="auto"/>
                      </w:divBdr>
                      <w:divsChild>
                        <w:div w:id="1439527977">
                          <w:marLeft w:val="0"/>
                          <w:marRight w:val="0"/>
                          <w:marTop w:val="0"/>
                          <w:marBottom w:val="0"/>
                          <w:divBdr>
                            <w:top w:val="none" w:sz="0" w:space="0" w:color="auto"/>
                            <w:left w:val="none" w:sz="0" w:space="0" w:color="auto"/>
                            <w:bottom w:val="none" w:sz="0" w:space="0" w:color="auto"/>
                            <w:right w:val="none" w:sz="0" w:space="0" w:color="auto"/>
                          </w:divBdr>
                          <w:divsChild>
                            <w:div w:id="172914467">
                              <w:marLeft w:val="0"/>
                              <w:marRight w:val="0"/>
                              <w:marTop w:val="0"/>
                              <w:marBottom w:val="0"/>
                              <w:divBdr>
                                <w:top w:val="none" w:sz="0" w:space="0" w:color="auto"/>
                                <w:left w:val="none" w:sz="0" w:space="0" w:color="auto"/>
                                <w:bottom w:val="none" w:sz="0" w:space="0" w:color="auto"/>
                                <w:right w:val="none" w:sz="0" w:space="0" w:color="auto"/>
                              </w:divBdr>
                              <w:divsChild>
                                <w:div w:id="1787384915">
                                  <w:marLeft w:val="-225"/>
                                  <w:marRight w:val="-225"/>
                                  <w:marTop w:val="0"/>
                                  <w:marBottom w:val="0"/>
                                  <w:divBdr>
                                    <w:top w:val="none" w:sz="0" w:space="0" w:color="auto"/>
                                    <w:left w:val="none" w:sz="0" w:space="0" w:color="auto"/>
                                    <w:bottom w:val="none" w:sz="0" w:space="0" w:color="auto"/>
                                    <w:right w:val="none" w:sz="0" w:space="0" w:color="auto"/>
                                  </w:divBdr>
                                  <w:divsChild>
                                    <w:div w:id="661659863">
                                      <w:marLeft w:val="0"/>
                                      <w:marRight w:val="0"/>
                                      <w:marTop w:val="0"/>
                                      <w:marBottom w:val="0"/>
                                      <w:divBdr>
                                        <w:top w:val="none" w:sz="0" w:space="0" w:color="auto"/>
                                        <w:left w:val="none" w:sz="0" w:space="0" w:color="auto"/>
                                        <w:bottom w:val="none" w:sz="0" w:space="0" w:color="auto"/>
                                        <w:right w:val="none" w:sz="0" w:space="0" w:color="auto"/>
                                      </w:divBdr>
                                      <w:divsChild>
                                        <w:div w:id="16030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279740">
                              <w:marLeft w:val="0"/>
                              <w:marRight w:val="0"/>
                              <w:marTop w:val="0"/>
                              <w:marBottom w:val="0"/>
                              <w:divBdr>
                                <w:top w:val="none" w:sz="0" w:space="0" w:color="auto"/>
                                <w:left w:val="none" w:sz="0" w:space="0" w:color="auto"/>
                                <w:bottom w:val="none" w:sz="0" w:space="0" w:color="auto"/>
                                <w:right w:val="none" w:sz="0" w:space="0" w:color="auto"/>
                              </w:divBdr>
                              <w:divsChild>
                                <w:div w:id="18731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925784">
                      <w:marLeft w:val="0"/>
                      <w:marRight w:val="0"/>
                      <w:marTop w:val="0"/>
                      <w:marBottom w:val="0"/>
                      <w:divBdr>
                        <w:top w:val="none" w:sz="0" w:space="0" w:color="auto"/>
                        <w:left w:val="none" w:sz="0" w:space="0" w:color="auto"/>
                        <w:bottom w:val="none" w:sz="0" w:space="0" w:color="auto"/>
                        <w:right w:val="none" w:sz="0" w:space="0" w:color="auto"/>
                      </w:divBdr>
                      <w:divsChild>
                        <w:div w:id="1490366416">
                          <w:marLeft w:val="0"/>
                          <w:marRight w:val="0"/>
                          <w:marTop w:val="0"/>
                          <w:marBottom w:val="0"/>
                          <w:divBdr>
                            <w:top w:val="none" w:sz="0" w:space="0" w:color="auto"/>
                            <w:left w:val="none" w:sz="0" w:space="0" w:color="auto"/>
                            <w:bottom w:val="none" w:sz="0" w:space="0" w:color="auto"/>
                            <w:right w:val="none" w:sz="0" w:space="0" w:color="auto"/>
                          </w:divBdr>
                          <w:divsChild>
                            <w:div w:id="1752967159">
                              <w:marLeft w:val="0"/>
                              <w:marRight w:val="0"/>
                              <w:marTop w:val="0"/>
                              <w:marBottom w:val="0"/>
                              <w:divBdr>
                                <w:top w:val="none" w:sz="0" w:space="0" w:color="auto"/>
                                <w:left w:val="none" w:sz="0" w:space="0" w:color="auto"/>
                                <w:bottom w:val="none" w:sz="0" w:space="0" w:color="auto"/>
                                <w:right w:val="none" w:sz="0" w:space="0" w:color="auto"/>
                              </w:divBdr>
                              <w:divsChild>
                                <w:div w:id="847863784">
                                  <w:marLeft w:val="-225"/>
                                  <w:marRight w:val="-225"/>
                                  <w:marTop w:val="0"/>
                                  <w:marBottom w:val="0"/>
                                  <w:divBdr>
                                    <w:top w:val="none" w:sz="0" w:space="0" w:color="auto"/>
                                    <w:left w:val="none" w:sz="0" w:space="0" w:color="auto"/>
                                    <w:bottom w:val="none" w:sz="0" w:space="0" w:color="auto"/>
                                    <w:right w:val="none" w:sz="0" w:space="0" w:color="auto"/>
                                  </w:divBdr>
                                  <w:divsChild>
                                    <w:div w:id="1873957895">
                                      <w:marLeft w:val="0"/>
                                      <w:marRight w:val="0"/>
                                      <w:marTop w:val="0"/>
                                      <w:marBottom w:val="0"/>
                                      <w:divBdr>
                                        <w:top w:val="none" w:sz="0" w:space="0" w:color="auto"/>
                                        <w:left w:val="none" w:sz="0" w:space="0" w:color="auto"/>
                                        <w:bottom w:val="none" w:sz="0" w:space="0" w:color="auto"/>
                                        <w:right w:val="none" w:sz="0" w:space="0" w:color="auto"/>
                                      </w:divBdr>
                                      <w:divsChild>
                                        <w:div w:id="133919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33565">
                              <w:marLeft w:val="0"/>
                              <w:marRight w:val="0"/>
                              <w:marTop w:val="0"/>
                              <w:marBottom w:val="0"/>
                              <w:divBdr>
                                <w:top w:val="none" w:sz="0" w:space="0" w:color="auto"/>
                                <w:left w:val="none" w:sz="0" w:space="0" w:color="auto"/>
                                <w:bottom w:val="none" w:sz="0" w:space="0" w:color="auto"/>
                                <w:right w:val="none" w:sz="0" w:space="0" w:color="auto"/>
                              </w:divBdr>
                              <w:divsChild>
                                <w:div w:id="6063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04540">
                      <w:marLeft w:val="0"/>
                      <w:marRight w:val="0"/>
                      <w:marTop w:val="0"/>
                      <w:marBottom w:val="0"/>
                      <w:divBdr>
                        <w:top w:val="none" w:sz="0" w:space="0" w:color="auto"/>
                        <w:left w:val="none" w:sz="0" w:space="0" w:color="auto"/>
                        <w:bottom w:val="none" w:sz="0" w:space="0" w:color="auto"/>
                        <w:right w:val="none" w:sz="0" w:space="0" w:color="auto"/>
                      </w:divBdr>
                      <w:divsChild>
                        <w:div w:id="1590456306">
                          <w:marLeft w:val="0"/>
                          <w:marRight w:val="0"/>
                          <w:marTop w:val="0"/>
                          <w:marBottom w:val="0"/>
                          <w:divBdr>
                            <w:top w:val="none" w:sz="0" w:space="0" w:color="auto"/>
                            <w:left w:val="none" w:sz="0" w:space="0" w:color="auto"/>
                            <w:bottom w:val="none" w:sz="0" w:space="0" w:color="auto"/>
                            <w:right w:val="none" w:sz="0" w:space="0" w:color="auto"/>
                          </w:divBdr>
                          <w:divsChild>
                            <w:div w:id="2142376247">
                              <w:marLeft w:val="0"/>
                              <w:marRight w:val="0"/>
                              <w:marTop w:val="0"/>
                              <w:marBottom w:val="0"/>
                              <w:divBdr>
                                <w:top w:val="none" w:sz="0" w:space="0" w:color="auto"/>
                                <w:left w:val="none" w:sz="0" w:space="0" w:color="auto"/>
                                <w:bottom w:val="none" w:sz="0" w:space="0" w:color="auto"/>
                                <w:right w:val="none" w:sz="0" w:space="0" w:color="auto"/>
                              </w:divBdr>
                              <w:divsChild>
                                <w:div w:id="1924558832">
                                  <w:marLeft w:val="-225"/>
                                  <w:marRight w:val="-225"/>
                                  <w:marTop w:val="0"/>
                                  <w:marBottom w:val="0"/>
                                  <w:divBdr>
                                    <w:top w:val="none" w:sz="0" w:space="0" w:color="auto"/>
                                    <w:left w:val="none" w:sz="0" w:space="0" w:color="auto"/>
                                    <w:bottom w:val="none" w:sz="0" w:space="0" w:color="auto"/>
                                    <w:right w:val="none" w:sz="0" w:space="0" w:color="auto"/>
                                  </w:divBdr>
                                  <w:divsChild>
                                    <w:div w:id="1288005886">
                                      <w:marLeft w:val="0"/>
                                      <w:marRight w:val="0"/>
                                      <w:marTop w:val="0"/>
                                      <w:marBottom w:val="0"/>
                                      <w:divBdr>
                                        <w:top w:val="none" w:sz="0" w:space="0" w:color="auto"/>
                                        <w:left w:val="none" w:sz="0" w:space="0" w:color="auto"/>
                                        <w:bottom w:val="none" w:sz="0" w:space="0" w:color="auto"/>
                                        <w:right w:val="none" w:sz="0" w:space="0" w:color="auto"/>
                                      </w:divBdr>
                                      <w:divsChild>
                                        <w:div w:id="112480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990082">
                              <w:marLeft w:val="0"/>
                              <w:marRight w:val="0"/>
                              <w:marTop w:val="0"/>
                              <w:marBottom w:val="0"/>
                              <w:divBdr>
                                <w:top w:val="none" w:sz="0" w:space="0" w:color="auto"/>
                                <w:left w:val="none" w:sz="0" w:space="0" w:color="auto"/>
                                <w:bottom w:val="none" w:sz="0" w:space="0" w:color="auto"/>
                                <w:right w:val="none" w:sz="0" w:space="0" w:color="auto"/>
                              </w:divBdr>
                              <w:divsChild>
                                <w:div w:id="1784113034">
                                  <w:marLeft w:val="0"/>
                                  <w:marRight w:val="0"/>
                                  <w:marTop w:val="0"/>
                                  <w:marBottom w:val="0"/>
                                  <w:divBdr>
                                    <w:top w:val="none" w:sz="0" w:space="0" w:color="auto"/>
                                    <w:left w:val="none" w:sz="0" w:space="0" w:color="auto"/>
                                    <w:bottom w:val="none" w:sz="0" w:space="0" w:color="auto"/>
                                    <w:right w:val="none" w:sz="0" w:space="0" w:color="auto"/>
                                  </w:divBdr>
                                  <w:divsChild>
                                    <w:div w:id="674381671">
                                      <w:marLeft w:val="0"/>
                                      <w:marRight w:val="0"/>
                                      <w:marTop w:val="0"/>
                                      <w:marBottom w:val="0"/>
                                      <w:divBdr>
                                        <w:top w:val="none" w:sz="0" w:space="0" w:color="auto"/>
                                        <w:left w:val="none" w:sz="0" w:space="0" w:color="auto"/>
                                        <w:bottom w:val="none" w:sz="0" w:space="0" w:color="auto"/>
                                        <w:right w:val="none" w:sz="0" w:space="0" w:color="auto"/>
                                      </w:divBdr>
                                      <w:divsChild>
                                        <w:div w:id="730425426">
                                          <w:marLeft w:val="0"/>
                                          <w:marRight w:val="0"/>
                                          <w:marTop w:val="0"/>
                                          <w:marBottom w:val="0"/>
                                          <w:divBdr>
                                            <w:top w:val="none" w:sz="0" w:space="0" w:color="auto"/>
                                            <w:left w:val="none" w:sz="0" w:space="0" w:color="auto"/>
                                            <w:bottom w:val="none" w:sz="0" w:space="0" w:color="auto"/>
                                            <w:right w:val="none" w:sz="0" w:space="0" w:color="auto"/>
                                          </w:divBdr>
                                        </w:div>
                                      </w:divsChild>
                                    </w:div>
                                    <w:div w:id="1171414466">
                                      <w:marLeft w:val="0"/>
                                      <w:marRight w:val="0"/>
                                      <w:marTop w:val="0"/>
                                      <w:marBottom w:val="0"/>
                                      <w:divBdr>
                                        <w:top w:val="none" w:sz="0" w:space="0" w:color="auto"/>
                                        <w:left w:val="none" w:sz="0" w:space="0" w:color="auto"/>
                                        <w:bottom w:val="none" w:sz="0" w:space="0" w:color="auto"/>
                                        <w:right w:val="none" w:sz="0" w:space="0" w:color="auto"/>
                                      </w:divBdr>
                                      <w:divsChild>
                                        <w:div w:id="1812823044">
                                          <w:marLeft w:val="0"/>
                                          <w:marRight w:val="0"/>
                                          <w:marTop w:val="0"/>
                                          <w:marBottom w:val="0"/>
                                          <w:divBdr>
                                            <w:top w:val="none" w:sz="0" w:space="0" w:color="auto"/>
                                            <w:left w:val="none" w:sz="0" w:space="0" w:color="auto"/>
                                            <w:bottom w:val="none" w:sz="0" w:space="0" w:color="auto"/>
                                            <w:right w:val="none" w:sz="0" w:space="0" w:color="auto"/>
                                          </w:divBdr>
                                        </w:div>
                                      </w:divsChild>
                                    </w:div>
                                    <w:div w:id="1987276637">
                                      <w:marLeft w:val="0"/>
                                      <w:marRight w:val="0"/>
                                      <w:marTop w:val="0"/>
                                      <w:marBottom w:val="0"/>
                                      <w:divBdr>
                                        <w:top w:val="none" w:sz="0" w:space="0" w:color="auto"/>
                                        <w:left w:val="none" w:sz="0" w:space="0" w:color="auto"/>
                                        <w:bottom w:val="none" w:sz="0" w:space="0" w:color="auto"/>
                                        <w:right w:val="none" w:sz="0" w:space="0" w:color="auto"/>
                                      </w:divBdr>
                                      <w:divsChild>
                                        <w:div w:id="1956448997">
                                          <w:marLeft w:val="0"/>
                                          <w:marRight w:val="0"/>
                                          <w:marTop w:val="0"/>
                                          <w:marBottom w:val="0"/>
                                          <w:divBdr>
                                            <w:top w:val="none" w:sz="0" w:space="0" w:color="auto"/>
                                            <w:left w:val="none" w:sz="0" w:space="0" w:color="auto"/>
                                            <w:bottom w:val="none" w:sz="0" w:space="0" w:color="auto"/>
                                            <w:right w:val="none" w:sz="0" w:space="0" w:color="auto"/>
                                          </w:divBdr>
                                        </w:div>
                                      </w:divsChild>
                                    </w:div>
                                    <w:div w:id="703751591">
                                      <w:marLeft w:val="0"/>
                                      <w:marRight w:val="0"/>
                                      <w:marTop w:val="0"/>
                                      <w:marBottom w:val="0"/>
                                      <w:divBdr>
                                        <w:top w:val="none" w:sz="0" w:space="0" w:color="auto"/>
                                        <w:left w:val="none" w:sz="0" w:space="0" w:color="auto"/>
                                        <w:bottom w:val="none" w:sz="0" w:space="0" w:color="auto"/>
                                        <w:right w:val="none" w:sz="0" w:space="0" w:color="auto"/>
                                      </w:divBdr>
                                      <w:divsChild>
                                        <w:div w:id="206768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554856">
                  <w:marLeft w:val="0"/>
                  <w:marRight w:val="0"/>
                  <w:marTop w:val="0"/>
                  <w:marBottom w:val="0"/>
                  <w:divBdr>
                    <w:top w:val="none" w:sz="0" w:space="0" w:color="auto"/>
                    <w:left w:val="none" w:sz="0" w:space="0" w:color="auto"/>
                    <w:bottom w:val="none" w:sz="0" w:space="0" w:color="auto"/>
                    <w:right w:val="none" w:sz="0" w:space="0" w:color="auto"/>
                  </w:divBdr>
                  <w:divsChild>
                    <w:div w:id="345983205">
                      <w:marLeft w:val="0"/>
                      <w:marRight w:val="0"/>
                      <w:marTop w:val="0"/>
                      <w:marBottom w:val="0"/>
                      <w:divBdr>
                        <w:top w:val="none" w:sz="0" w:space="0" w:color="auto"/>
                        <w:left w:val="none" w:sz="0" w:space="0" w:color="auto"/>
                        <w:bottom w:val="none" w:sz="0" w:space="0" w:color="auto"/>
                        <w:right w:val="none" w:sz="0" w:space="0" w:color="auto"/>
                      </w:divBdr>
                      <w:divsChild>
                        <w:div w:id="1842969786">
                          <w:marLeft w:val="0"/>
                          <w:marRight w:val="0"/>
                          <w:marTop w:val="0"/>
                          <w:marBottom w:val="0"/>
                          <w:divBdr>
                            <w:top w:val="none" w:sz="0" w:space="0" w:color="auto"/>
                            <w:left w:val="none" w:sz="0" w:space="0" w:color="auto"/>
                            <w:bottom w:val="none" w:sz="0" w:space="0" w:color="auto"/>
                            <w:right w:val="none" w:sz="0" w:space="0" w:color="auto"/>
                          </w:divBdr>
                          <w:divsChild>
                            <w:div w:id="1639531437">
                              <w:marLeft w:val="0"/>
                              <w:marRight w:val="0"/>
                              <w:marTop w:val="0"/>
                              <w:marBottom w:val="0"/>
                              <w:divBdr>
                                <w:top w:val="none" w:sz="0" w:space="0" w:color="auto"/>
                                <w:left w:val="none" w:sz="0" w:space="0" w:color="auto"/>
                                <w:bottom w:val="none" w:sz="0" w:space="0" w:color="auto"/>
                                <w:right w:val="none" w:sz="0" w:space="0" w:color="auto"/>
                              </w:divBdr>
                              <w:divsChild>
                                <w:div w:id="175932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02512">
                          <w:marLeft w:val="0"/>
                          <w:marRight w:val="0"/>
                          <w:marTop w:val="0"/>
                          <w:marBottom w:val="0"/>
                          <w:divBdr>
                            <w:top w:val="none" w:sz="0" w:space="0" w:color="auto"/>
                            <w:left w:val="none" w:sz="0" w:space="0" w:color="auto"/>
                            <w:bottom w:val="none" w:sz="0" w:space="0" w:color="auto"/>
                            <w:right w:val="none" w:sz="0" w:space="0" w:color="auto"/>
                          </w:divBdr>
                        </w:div>
                        <w:div w:id="1535382687">
                          <w:marLeft w:val="0"/>
                          <w:marRight w:val="0"/>
                          <w:marTop w:val="0"/>
                          <w:marBottom w:val="0"/>
                          <w:divBdr>
                            <w:top w:val="none" w:sz="0" w:space="0" w:color="auto"/>
                            <w:left w:val="none" w:sz="0" w:space="0" w:color="auto"/>
                            <w:bottom w:val="none" w:sz="0" w:space="0" w:color="auto"/>
                            <w:right w:val="none" w:sz="0" w:space="0" w:color="auto"/>
                          </w:divBdr>
                          <w:divsChild>
                            <w:div w:id="1501501395">
                              <w:marLeft w:val="-225"/>
                              <w:marRight w:val="-225"/>
                              <w:marTop w:val="0"/>
                              <w:marBottom w:val="0"/>
                              <w:divBdr>
                                <w:top w:val="none" w:sz="0" w:space="0" w:color="auto"/>
                                <w:left w:val="none" w:sz="0" w:space="0" w:color="auto"/>
                                <w:bottom w:val="none" w:sz="0" w:space="0" w:color="auto"/>
                                <w:right w:val="none" w:sz="0" w:space="0" w:color="auto"/>
                              </w:divBdr>
                              <w:divsChild>
                                <w:div w:id="92366907">
                                  <w:marLeft w:val="0"/>
                                  <w:marRight w:val="0"/>
                                  <w:marTop w:val="0"/>
                                  <w:marBottom w:val="0"/>
                                  <w:divBdr>
                                    <w:top w:val="none" w:sz="0" w:space="0" w:color="auto"/>
                                    <w:left w:val="none" w:sz="0" w:space="0" w:color="auto"/>
                                    <w:bottom w:val="none" w:sz="0" w:space="0" w:color="auto"/>
                                    <w:right w:val="none" w:sz="0" w:space="0" w:color="auto"/>
                                  </w:divBdr>
                                </w:div>
                              </w:divsChild>
                            </w:div>
                            <w:div w:id="1687629789">
                              <w:marLeft w:val="-225"/>
                              <w:marRight w:val="-225"/>
                              <w:marTop w:val="0"/>
                              <w:marBottom w:val="0"/>
                              <w:divBdr>
                                <w:top w:val="none" w:sz="0" w:space="0" w:color="auto"/>
                                <w:left w:val="none" w:sz="0" w:space="0" w:color="auto"/>
                                <w:bottom w:val="none" w:sz="0" w:space="0" w:color="auto"/>
                                <w:right w:val="none" w:sz="0" w:space="0" w:color="auto"/>
                              </w:divBdr>
                              <w:divsChild>
                                <w:div w:id="275062732">
                                  <w:marLeft w:val="0"/>
                                  <w:marRight w:val="0"/>
                                  <w:marTop w:val="0"/>
                                  <w:marBottom w:val="0"/>
                                  <w:divBdr>
                                    <w:top w:val="none" w:sz="0" w:space="0" w:color="auto"/>
                                    <w:left w:val="none" w:sz="0" w:space="0" w:color="auto"/>
                                    <w:bottom w:val="none" w:sz="0" w:space="0" w:color="auto"/>
                                    <w:right w:val="none" w:sz="0" w:space="0" w:color="auto"/>
                                  </w:divBdr>
                                </w:div>
                              </w:divsChild>
                            </w:div>
                            <w:div w:id="593826645">
                              <w:marLeft w:val="-225"/>
                              <w:marRight w:val="-225"/>
                              <w:marTop w:val="0"/>
                              <w:marBottom w:val="0"/>
                              <w:divBdr>
                                <w:top w:val="none" w:sz="0" w:space="0" w:color="auto"/>
                                <w:left w:val="none" w:sz="0" w:space="0" w:color="auto"/>
                                <w:bottom w:val="none" w:sz="0" w:space="0" w:color="auto"/>
                                <w:right w:val="none" w:sz="0" w:space="0" w:color="auto"/>
                              </w:divBdr>
                              <w:divsChild>
                                <w:div w:id="925578651">
                                  <w:marLeft w:val="0"/>
                                  <w:marRight w:val="0"/>
                                  <w:marTop w:val="0"/>
                                  <w:marBottom w:val="0"/>
                                  <w:divBdr>
                                    <w:top w:val="none" w:sz="0" w:space="0" w:color="auto"/>
                                    <w:left w:val="none" w:sz="0" w:space="0" w:color="auto"/>
                                    <w:bottom w:val="none" w:sz="0" w:space="0" w:color="auto"/>
                                    <w:right w:val="none" w:sz="0" w:space="0" w:color="auto"/>
                                  </w:divBdr>
                                </w:div>
                              </w:divsChild>
                            </w:div>
                            <w:div w:id="612127495">
                              <w:marLeft w:val="-225"/>
                              <w:marRight w:val="-225"/>
                              <w:marTop w:val="0"/>
                              <w:marBottom w:val="0"/>
                              <w:divBdr>
                                <w:top w:val="none" w:sz="0" w:space="0" w:color="auto"/>
                                <w:left w:val="none" w:sz="0" w:space="0" w:color="auto"/>
                                <w:bottom w:val="none" w:sz="0" w:space="0" w:color="auto"/>
                                <w:right w:val="none" w:sz="0" w:space="0" w:color="auto"/>
                              </w:divBdr>
                              <w:divsChild>
                                <w:div w:id="1374578886">
                                  <w:marLeft w:val="0"/>
                                  <w:marRight w:val="0"/>
                                  <w:marTop w:val="0"/>
                                  <w:marBottom w:val="0"/>
                                  <w:divBdr>
                                    <w:top w:val="none" w:sz="0" w:space="0" w:color="auto"/>
                                    <w:left w:val="none" w:sz="0" w:space="0" w:color="auto"/>
                                    <w:bottom w:val="none" w:sz="0" w:space="0" w:color="auto"/>
                                    <w:right w:val="none" w:sz="0" w:space="0" w:color="auto"/>
                                  </w:divBdr>
                                  <w:divsChild>
                                    <w:div w:id="885719336">
                                      <w:marLeft w:val="0"/>
                                      <w:marRight w:val="0"/>
                                      <w:marTop w:val="0"/>
                                      <w:marBottom w:val="0"/>
                                      <w:divBdr>
                                        <w:top w:val="none" w:sz="0" w:space="0" w:color="auto"/>
                                        <w:left w:val="none" w:sz="0" w:space="0" w:color="auto"/>
                                        <w:bottom w:val="none" w:sz="0" w:space="0" w:color="auto"/>
                                        <w:right w:val="none" w:sz="0" w:space="0" w:color="auto"/>
                                      </w:divBdr>
                                      <w:divsChild>
                                        <w:div w:id="1033383407">
                                          <w:marLeft w:val="0"/>
                                          <w:marRight w:val="0"/>
                                          <w:marTop w:val="0"/>
                                          <w:marBottom w:val="0"/>
                                          <w:divBdr>
                                            <w:top w:val="none" w:sz="0" w:space="0" w:color="auto"/>
                                            <w:left w:val="none" w:sz="0" w:space="0" w:color="auto"/>
                                            <w:bottom w:val="none" w:sz="0" w:space="0" w:color="auto"/>
                                            <w:right w:val="none" w:sz="0" w:space="0" w:color="auto"/>
                                          </w:divBdr>
                                        </w:div>
                                        <w:div w:id="81357173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917257">
          <w:marLeft w:val="0"/>
          <w:marRight w:val="0"/>
          <w:marTop w:val="0"/>
          <w:marBottom w:val="0"/>
          <w:divBdr>
            <w:top w:val="none" w:sz="0" w:space="0" w:color="auto"/>
            <w:left w:val="none" w:sz="0" w:space="0" w:color="auto"/>
            <w:bottom w:val="none" w:sz="0" w:space="0" w:color="auto"/>
            <w:right w:val="none" w:sz="0" w:space="0" w:color="auto"/>
          </w:divBdr>
          <w:divsChild>
            <w:div w:id="1777747341">
              <w:marLeft w:val="-225"/>
              <w:marRight w:val="-225"/>
              <w:marTop w:val="0"/>
              <w:marBottom w:val="0"/>
              <w:divBdr>
                <w:top w:val="none" w:sz="0" w:space="0" w:color="auto"/>
                <w:left w:val="none" w:sz="0" w:space="0" w:color="auto"/>
                <w:bottom w:val="none" w:sz="0" w:space="0" w:color="auto"/>
                <w:right w:val="none" w:sz="0" w:space="0" w:color="auto"/>
              </w:divBdr>
              <w:divsChild>
                <w:div w:id="2055884125">
                  <w:marLeft w:val="0"/>
                  <w:marRight w:val="0"/>
                  <w:marTop w:val="0"/>
                  <w:marBottom w:val="0"/>
                  <w:divBdr>
                    <w:top w:val="none" w:sz="0" w:space="0" w:color="auto"/>
                    <w:left w:val="none" w:sz="0" w:space="0" w:color="auto"/>
                    <w:bottom w:val="none" w:sz="0" w:space="0" w:color="auto"/>
                    <w:right w:val="none" w:sz="0" w:space="0" w:color="auto"/>
                  </w:divBdr>
                </w:div>
                <w:div w:id="458307324">
                  <w:marLeft w:val="0"/>
                  <w:marRight w:val="0"/>
                  <w:marTop w:val="0"/>
                  <w:marBottom w:val="0"/>
                  <w:divBdr>
                    <w:top w:val="none" w:sz="0" w:space="0" w:color="auto"/>
                    <w:left w:val="none" w:sz="0" w:space="0" w:color="auto"/>
                    <w:bottom w:val="none" w:sz="0" w:space="0" w:color="auto"/>
                    <w:right w:val="none" w:sz="0" w:space="0" w:color="auto"/>
                  </w:divBdr>
                  <w:divsChild>
                    <w:div w:id="2124616886">
                      <w:marLeft w:val="0"/>
                      <w:marRight w:val="0"/>
                      <w:marTop w:val="0"/>
                      <w:marBottom w:val="0"/>
                      <w:divBdr>
                        <w:top w:val="none" w:sz="0" w:space="0" w:color="auto"/>
                        <w:left w:val="none" w:sz="0" w:space="0" w:color="auto"/>
                        <w:bottom w:val="none" w:sz="0" w:space="0" w:color="auto"/>
                        <w:right w:val="none" w:sz="0" w:space="0" w:color="auto"/>
                      </w:divBdr>
                    </w:div>
                  </w:divsChild>
                </w:div>
                <w:div w:id="7517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26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tsinformation.dk/eli/lta/2021/146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retsinformation.dk/eli/lta/2021/1465" TargetMode="External"/><Relationship Id="rId4" Type="http://schemas.openxmlformats.org/officeDocument/2006/relationships/settings" Target="settings.xml"/><Relationship Id="rId9" Type="http://schemas.openxmlformats.org/officeDocument/2006/relationships/hyperlink" Target="https://www.retsinformation.dk/eli/lta/2021/1465"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BACFA-8530-40E6-B945-220F252E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5259</Words>
  <Characters>32081</Characters>
  <Application>Microsoft Office Word</Application>
  <DocSecurity>4</DocSecurity>
  <Lines>267</Lines>
  <Paragraphs>74</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37266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Vestergaard Paulsen</dc:creator>
  <cp:keywords/>
  <dc:description/>
  <cp:lastModifiedBy>Kim Weel Sørensen</cp:lastModifiedBy>
  <cp:revision>2</cp:revision>
  <dcterms:created xsi:type="dcterms:W3CDTF">2025-08-01T12:34:00Z</dcterms:created>
  <dcterms:modified xsi:type="dcterms:W3CDTF">2025-08-01T12:34:00Z</dcterms:modified>
</cp:coreProperties>
</file>